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B94E23" w:rsidRDefault="007A7AE4" w:rsidP="00477EF0">
      <w:pPr>
        <w:pBdr>
          <w:bottom w:val="single" w:sz="6" w:space="1" w:color="auto"/>
        </w:pBdr>
        <w:tabs>
          <w:tab w:val="right" w:pos="9072"/>
        </w:tabs>
        <w:spacing w:line="276" w:lineRule="auto"/>
        <w:rPr>
          <w:rFonts w:cs="Arial"/>
          <w:sz w:val="12"/>
          <w:lang w:val="en-GB"/>
        </w:rPr>
        <w:sectPr w:rsidR="007A7AE4" w:rsidRPr="00B94E23"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21"/>
        <w:gridCol w:w="2328"/>
        <w:gridCol w:w="1995"/>
      </w:tblGrid>
      <w:tr w:rsidR="004B31C8" w:rsidRPr="00B94E23" w14:paraId="0DBE1380" w14:textId="77777777" w:rsidTr="00B2794A">
        <w:tc>
          <w:tcPr>
            <w:tcW w:w="1100" w:type="dxa"/>
            <w:shd w:val="clear" w:color="auto" w:fill="auto"/>
          </w:tcPr>
          <w:p w14:paraId="7007E4E0" w14:textId="2B9B5380" w:rsidR="004B31C8" w:rsidRPr="00B94E23" w:rsidRDefault="00B40E96" w:rsidP="00477EF0">
            <w:pPr>
              <w:tabs>
                <w:tab w:val="left" w:pos="7655"/>
              </w:tabs>
              <w:spacing w:line="276" w:lineRule="auto"/>
              <w:rPr>
                <w:rFonts w:cs="Arial"/>
                <w:b/>
                <w:lang w:val="en-GB"/>
              </w:rPr>
            </w:pPr>
            <w:r>
              <w:rPr>
                <w:rFonts w:cs="Arial"/>
                <w:b/>
                <w:lang w:val="en-GB"/>
              </w:rPr>
              <w:t>C</w:t>
            </w:r>
            <w:r w:rsidR="00B802D5" w:rsidRPr="00B94E23">
              <w:rPr>
                <w:rFonts w:cs="Arial"/>
                <w:b/>
                <w:lang w:val="en-GB"/>
              </w:rPr>
              <w:t>o</w:t>
            </w:r>
            <w:r w:rsidR="004B31C8" w:rsidRPr="00B94E23">
              <w:rPr>
                <w:rFonts w:cs="Arial"/>
                <w:b/>
                <w:lang w:val="en-GB"/>
              </w:rPr>
              <w:t>nta</w:t>
            </w:r>
            <w:r>
              <w:rPr>
                <w:rFonts w:cs="Arial"/>
                <w:b/>
                <w:lang w:val="en-GB"/>
              </w:rPr>
              <w:t>c</w:t>
            </w:r>
            <w:r w:rsidR="004B31C8" w:rsidRPr="00B94E23">
              <w:rPr>
                <w:rFonts w:cs="Arial"/>
                <w:b/>
                <w:lang w:val="en-GB"/>
              </w:rPr>
              <w:t>t:</w:t>
            </w:r>
          </w:p>
          <w:p w14:paraId="79E46A5F" w14:textId="77777777" w:rsidR="004B31C8" w:rsidRPr="00B94E23" w:rsidRDefault="004B31C8" w:rsidP="00477EF0">
            <w:pPr>
              <w:tabs>
                <w:tab w:val="left" w:pos="7655"/>
              </w:tabs>
              <w:spacing w:line="276" w:lineRule="auto"/>
              <w:rPr>
                <w:rFonts w:cs="Arial"/>
                <w:b/>
                <w:lang w:val="en-GB"/>
              </w:rPr>
            </w:pPr>
          </w:p>
        </w:tc>
        <w:tc>
          <w:tcPr>
            <w:tcW w:w="4395" w:type="dxa"/>
            <w:shd w:val="clear" w:color="auto" w:fill="auto"/>
          </w:tcPr>
          <w:p w14:paraId="4AD1A83C" w14:textId="77777777" w:rsidR="00974FFC" w:rsidRPr="00B94E23" w:rsidRDefault="00974FFC" w:rsidP="00477EF0">
            <w:pPr>
              <w:tabs>
                <w:tab w:val="left" w:pos="7655"/>
              </w:tabs>
              <w:spacing w:line="276" w:lineRule="auto"/>
              <w:rPr>
                <w:rFonts w:cs="Arial"/>
              </w:rPr>
            </w:pPr>
            <w:r w:rsidRPr="00B94E23">
              <w:rPr>
                <w:rFonts w:cs="Arial"/>
              </w:rPr>
              <w:t>Putzmeister Mörtelmaschinen GmbH</w:t>
            </w:r>
          </w:p>
          <w:p w14:paraId="682FEB06" w14:textId="05BE0AA4" w:rsidR="00974FFC" w:rsidRPr="00B94E23" w:rsidRDefault="00826AFD" w:rsidP="00477EF0">
            <w:pPr>
              <w:tabs>
                <w:tab w:val="left" w:pos="7655"/>
              </w:tabs>
              <w:spacing w:line="276" w:lineRule="auto"/>
              <w:rPr>
                <w:rFonts w:cs="Arial"/>
              </w:rPr>
            </w:pPr>
            <w:proofErr w:type="spellStart"/>
            <w:r w:rsidRPr="00622840">
              <w:t>Commercialisation</w:t>
            </w:r>
            <w:proofErr w:type="spellEnd"/>
          </w:p>
          <w:p w14:paraId="11582E3B" w14:textId="77777777" w:rsidR="00974FFC" w:rsidRPr="00826AFD" w:rsidRDefault="00974FFC" w:rsidP="00477EF0">
            <w:pPr>
              <w:tabs>
                <w:tab w:val="left" w:pos="7655"/>
              </w:tabs>
              <w:spacing w:line="276" w:lineRule="auto"/>
              <w:rPr>
                <w:rFonts w:cs="Arial"/>
                <w:lang w:val="fr-FR"/>
              </w:rPr>
            </w:pPr>
            <w:r w:rsidRPr="00B94E23">
              <w:rPr>
                <w:rFonts w:cs="Arial"/>
              </w:rPr>
              <w:t xml:space="preserve">Max-Eyth-Str. </w:t>
            </w:r>
            <w:r w:rsidRPr="00826AFD">
              <w:rPr>
                <w:rFonts w:cs="Arial"/>
                <w:lang w:val="fr-FR"/>
              </w:rPr>
              <w:t>10</w:t>
            </w:r>
          </w:p>
          <w:p w14:paraId="7EF25A3B" w14:textId="77777777" w:rsidR="00974FFC" w:rsidRPr="00826AFD" w:rsidRDefault="00974FFC" w:rsidP="00477EF0">
            <w:pPr>
              <w:tabs>
                <w:tab w:val="left" w:pos="7655"/>
              </w:tabs>
              <w:spacing w:line="276" w:lineRule="auto"/>
              <w:rPr>
                <w:rFonts w:cs="Arial"/>
                <w:lang w:val="fr-FR"/>
              </w:rPr>
            </w:pPr>
            <w:r w:rsidRPr="00826AFD">
              <w:rPr>
                <w:rFonts w:cs="Arial"/>
                <w:lang w:val="fr-FR"/>
              </w:rPr>
              <w:t>D-72631 Aichtal</w:t>
            </w:r>
          </w:p>
          <w:p w14:paraId="327C909B" w14:textId="77777777" w:rsidR="00974FFC" w:rsidRPr="00826AFD" w:rsidRDefault="00974FFC" w:rsidP="00477EF0">
            <w:pPr>
              <w:tabs>
                <w:tab w:val="left" w:pos="7655"/>
              </w:tabs>
              <w:spacing w:line="276" w:lineRule="auto"/>
              <w:rPr>
                <w:rFonts w:cs="Arial"/>
                <w:lang w:val="fr-FR"/>
              </w:rPr>
            </w:pPr>
          </w:p>
          <w:p w14:paraId="6FC457DB" w14:textId="0A31106C" w:rsidR="00974FFC" w:rsidRPr="00826AFD" w:rsidRDefault="00974FFC" w:rsidP="00477EF0">
            <w:pPr>
              <w:tabs>
                <w:tab w:val="left" w:pos="7655"/>
              </w:tabs>
              <w:spacing w:line="276" w:lineRule="auto"/>
              <w:rPr>
                <w:rFonts w:cs="Arial"/>
                <w:lang w:val="fr-FR"/>
              </w:rPr>
            </w:pPr>
            <w:r w:rsidRPr="00826AFD">
              <w:rPr>
                <w:rFonts w:cs="Arial"/>
                <w:lang w:val="fr-FR"/>
              </w:rPr>
              <w:t>T</w:t>
            </w:r>
            <w:r w:rsidR="00B40E96" w:rsidRPr="00826AFD">
              <w:rPr>
                <w:rFonts w:cs="Arial"/>
                <w:lang w:val="fr-FR"/>
              </w:rPr>
              <w:t>é</w:t>
            </w:r>
            <w:r w:rsidRPr="00826AFD">
              <w:rPr>
                <w:rFonts w:cs="Arial"/>
                <w:lang w:val="fr-FR"/>
              </w:rPr>
              <w:t>l.: +49 7127 599-0</w:t>
            </w:r>
          </w:p>
          <w:p w14:paraId="5A6B6CAF" w14:textId="77777777" w:rsidR="00974FFC" w:rsidRPr="00826AFD" w:rsidRDefault="00974FFC" w:rsidP="00477EF0">
            <w:pPr>
              <w:tabs>
                <w:tab w:val="left" w:pos="7655"/>
              </w:tabs>
              <w:spacing w:line="276" w:lineRule="auto"/>
              <w:rPr>
                <w:rFonts w:cs="Arial"/>
                <w:lang w:val="fr-FR"/>
              </w:rPr>
            </w:pPr>
            <w:r w:rsidRPr="00826AFD">
              <w:rPr>
                <w:rFonts w:cs="Arial"/>
                <w:lang w:val="fr-FR"/>
              </w:rPr>
              <w:t>Fax: +49 7127 599-140</w:t>
            </w:r>
          </w:p>
          <w:p w14:paraId="663566CA" w14:textId="774E950B" w:rsidR="00974FFC" w:rsidRPr="00B94E23" w:rsidRDefault="008E6612" w:rsidP="00477EF0">
            <w:pPr>
              <w:tabs>
                <w:tab w:val="left" w:pos="7655"/>
              </w:tabs>
              <w:spacing w:line="276" w:lineRule="auto"/>
              <w:rPr>
                <w:rFonts w:cs="Arial"/>
                <w:lang w:val="it-IT"/>
              </w:rPr>
            </w:pPr>
            <w:r w:rsidRPr="00826AFD">
              <w:rPr>
                <w:rFonts w:cs="Arial"/>
                <w:lang w:val="fr-FR"/>
              </w:rPr>
              <w:t>E</w:t>
            </w:r>
            <w:r w:rsidR="00974FFC" w:rsidRPr="00826AFD">
              <w:rPr>
                <w:rFonts w:cs="Arial"/>
                <w:lang w:val="fr-FR"/>
              </w:rPr>
              <w:t>-</w:t>
            </w:r>
            <w:r w:rsidRPr="00826AFD">
              <w:rPr>
                <w:rFonts w:cs="Arial"/>
                <w:lang w:val="fr-FR"/>
              </w:rPr>
              <w:t>M</w:t>
            </w:r>
            <w:r w:rsidR="00974FFC" w:rsidRPr="00826AFD">
              <w:rPr>
                <w:rFonts w:cs="Arial"/>
                <w:lang w:val="fr-FR"/>
              </w:rPr>
              <w:t>ail: mm@putzmeister.com</w:t>
            </w:r>
          </w:p>
          <w:p w14:paraId="29B53ED5" w14:textId="77777777" w:rsidR="004B31C8" w:rsidRPr="00826AFD" w:rsidRDefault="004B31C8" w:rsidP="00477EF0">
            <w:pPr>
              <w:tabs>
                <w:tab w:val="left" w:pos="7655"/>
              </w:tabs>
              <w:spacing w:line="276" w:lineRule="auto"/>
              <w:rPr>
                <w:rFonts w:cs="Arial"/>
                <w:lang w:val="fr-FR"/>
              </w:rPr>
            </w:pPr>
          </w:p>
          <w:p w14:paraId="293836FD" w14:textId="77777777" w:rsidR="004B31C8" w:rsidRPr="00B94E23" w:rsidRDefault="004B31C8" w:rsidP="00477EF0">
            <w:pPr>
              <w:tabs>
                <w:tab w:val="left" w:pos="7655"/>
              </w:tabs>
              <w:spacing w:line="276" w:lineRule="auto"/>
              <w:rPr>
                <w:rFonts w:cs="Arial"/>
                <w:b/>
                <w:sz w:val="10"/>
                <w:szCs w:val="10"/>
                <w:lang w:val="it-IT"/>
              </w:rPr>
            </w:pPr>
          </w:p>
        </w:tc>
        <w:tc>
          <w:tcPr>
            <w:tcW w:w="2410" w:type="dxa"/>
            <w:shd w:val="clear" w:color="auto" w:fill="auto"/>
          </w:tcPr>
          <w:p w14:paraId="6CA257EE" w14:textId="77777777" w:rsidR="00A1516F" w:rsidRPr="00826AFD" w:rsidRDefault="00A1516F" w:rsidP="00477EF0">
            <w:pPr>
              <w:tabs>
                <w:tab w:val="left" w:pos="7655"/>
              </w:tabs>
              <w:spacing w:line="276" w:lineRule="auto"/>
              <w:ind w:left="-108"/>
              <w:rPr>
                <w:rFonts w:cs="Arial"/>
                <w:b/>
                <w:lang w:val="fr-FR"/>
              </w:rPr>
            </w:pPr>
          </w:p>
          <w:p w14:paraId="2B14455D" w14:textId="77777777" w:rsidR="00A1516F" w:rsidRPr="00826AFD" w:rsidRDefault="00A1516F" w:rsidP="00477EF0">
            <w:pPr>
              <w:tabs>
                <w:tab w:val="left" w:pos="7655"/>
              </w:tabs>
              <w:spacing w:line="276" w:lineRule="auto"/>
              <w:ind w:left="-108"/>
              <w:rPr>
                <w:rFonts w:cs="Arial"/>
                <w:b/>
                <w:lang w:val="fr-FR"/>
              </w:rPr>
            </w:pPr>
          </w:p>
          <w:p w14:paraId="43B5DD06" w14:textId="77777777" w:rsidR="00D35730" w:rsidRPr="00826AFD" w:rsidRDefault="00D35730" w:rsidP="00477EF0">
            <w:pPr>
              <w:tabs>
                <w:tab w:val="left" w:pos="7655"/>
              </w:tabs>
              <w:spacing w:line="276" w:lineRule="auto"/>
              <w:ind w:left="-108"/>
              <w:rPr>
                <w:rFonts w:cs="Arial"/>
                <w:b/>
                <w:lang w:val="fr-FR"/>
              </w:rPr>
            </w:pPr>
          </w:p>
          <w:p w14:paraId="32ECF9A9" w14:textId="653B61E1" w:rsidR="00A1516F" w:rsidRPr="007C467D" w:rsidRDefault="007C467D" w:rsidP="00477EF0">
            <w:pPr>
              <w:tabs>
                <w:tab w:val="left" w:pos="7655"/>
              </w:tabs>
              <w:spacing w:line="276" w:lineRule="auto"/>
              <w:ind w:left="-108"/>
              <w:rPr>
                <w:rFonts w:cs="Arial"/>
                <w:b/>
                <w:lang w:val="fr-FR"/>
              </w:rPr>
            </w:pPr>
            <w:r>
              <w:rPr>
                <w:b/>
                <w:bCs/>
                <w:lang w:val="fr-FR"/>
              </w:rPr>
              <w:t>Communiqué de presse n° </w:t>
            </w:r>
            <w:r w:rsidR="00B802D5" w:rsidRPr="007C467D">
              <w:rPr>
                <w:rFonts w:cs="Arial"/>
                <w:b/>
                <w:lang w:val="fr-FR"/>
              </w:rPr>
              <w:t>.</w:t>
            </w:r>
            <w:r w:rsidR="00A1516F" w:rsidRPr="007C467D">
              <w:rPr>
                <w:rFonts w:cs="Arial"/>
                <w:b/>
                <w:lang w:val="fr-FR"/>
              </w:rPr>
              <w:t>:</w:t>
            </w:r>
          </w:p>
          <w:p w14:paraId="48329100" w14:textId="77777777" w:rsidR="00A1516F" w:rsidRPr="007C467D" w:rsidRDefault="00A1516F" w:rsidP="00477EF0">
            <w:pPr>
              <w:tabs>
                <w:tab w:val="left" w:pos="7655"/>
              </w:tabs>
              <w:spacing w:line="276" w:lineRule="auto"/>
              <w:ind w:left="-108"/>
              <w:rPr>
                <w:rFonts w:cs="Arial"/>
                <w:b/>
                <w:lang w:val="fr-FR"/>
              </w:rPr>
            </w:pPr>
          </w:p>
          <w:p w14:paraId="56F18736" w14:textId="555A525C" w:rsidR="00A1516F" w:rsidRPr="007C467D" w:rsidRDefault="00A1516F" w:rsidP="00477EF0">
            <w:pPr>
              <w:tabs>
                <w:tab w:val="left" w:pos="7655"/>
              </w:tabs>
              <w:spacing w:line="276" w:lineRule="auto"/>
              <w:ind w:left="-108"/>
              <w:rPr>
                <w:rFonts w:cs="Arial"/>
                <w:b/>
                <w:lang w:val="fr-FR"/>
              </w:rPr>
            </w:pPr>
            <w:r w:rsidRPr="007C467D">
              <w:rPr>
                <w:rFonts w:cs="Arial"/>
                <w:b/>
                <w:lang w:val="fr-FR"/>
              </w:rPr>
              <w:t>Dat</w:t>
            </w:r>
            <w:r w:rsidR="007C467D" w:rsidRPr="007C467D">
              <w:rPr>
                <w:rFonts w:cs="Arial"/>
                <w:b/>
                <w:lang w:val="fr-FR"/>
              </w:rPr>
              <w:t>e</w:t>
            </w:r>
            <w:r w:rsidRPr="007C467D">
              <w:rPr>
                <w:rFonts w:cs="Arial"/>
                <w:b/>
                <w:lang w:val="fr-FR"/>
              </w:rPr>
              <w:t xml:space="preserve">:  </w:t>
            </w:r>
          </w:p>
          <w:p w14:paraId="0ADD1722" w14:textId="77777777" w:rsidR="00A1516F" w:rsidRPr="007C467D" w:rsidRDefault="00A1516F" w:rsidP="00477EF0">
            <w:pPr>
              <w:tabs>
                <w:tab w:val="left" w:pos="7655"/>
              </w:tabs>
              <w:spacing w:line="276" w:lineRule="auto"/>
              <w:ind w:left="-108"/>
              <w:rPr>
                <w:rFonts w:cs="Arial"/>
                <w:b/>
                <w:lang w:val="fr-FR"/>
              </w:rPr>
            </w:pPr>
          </w:p>
          <w:p w14:paraId="5ECD3822" w14:textId="1F0DF9A5" w:rsidR="003A3AA0" w:rsidRPr="00B94E23" w:rsidRDefault="00B802D5" w:rsidP="00477EF0">
            <w:pPr>
              <w:tabs>
                <w:tab w:val="left" w:pos="7655"/>
              </w:tabs>
              <w:spacing w:line="276" w:lineRule="auto"/>
              <w:ind w:left="-108"/>
              <w:rPr>
                <w:rFonts w:cs="Arial"/>
                <w:b/>
              </w:rPr>
            </w:pPr>
            <w:r w:rsidRPr="00B94E23">
              <w:rPr>
                <w:rFonts w:cs="Arial"/>
                <w:b/>
              </w:rPr>
              <w:t>Au</w:t>
            </w:r>
            <w:r w:rsidR="003A3AA0" w:rsidRPr="00B94E23">
              <w:rPr>
                <w:rFonts w:cs="Arial"/>
                <w:b/>
              </w:rPr>
              <w:t>t</w:t>
            </w:r>
            <w:r w:rsidR="007C467D">
              <w:rPr>
                <w:rFonts w:cs="Arial"/>
                <w:b/>
              </w:rPr>
              <w:t>eu</w:t>
            </w:r>
            <w:r w:rsidR="003A3AA0" w:rsidRPr="00B94E23">
              <w:rPr>
                <w:rFonts w:cs="Arial"/>
                <w:b/>
              </w:rPr>
              <w:t>r:</w:t>
            </w:r>
          </w:p>
          <w:p w14:paraId="01EF66D1" w14:textId="77777777" w:rsidR="004B31C8" w:rsidRPr="00B94E23" w:rsidRDefault="004B31C8" w:rsidP="00477EF0">
            <w:pPr>
              <w:tabs>
                <w:tab w:val="left" w:pos="7655"/>
              </w:tabs>
              <w:spacing w:line="276" w:lineRule="auto"/>
              <w:ind w:left="-108"/>
              <w:rPr>
                <w:rFonts w:cs="Arial"/>
                <w:b/>
              </w:rPr>
            </w:pPr>
          </w:p>
        </w:tc>
        <w:tc>
          <w:tcPr>
            <w:tcW w:w="1382" w:type="dxa"/>
            <w:shd w:val="clear" w:color="auto" w:fill="auto"/>
          </w:tcPr>
          <w:p w14:paraId="58481A12" w14:textId="77777777" w:rsidR="004B31C8" w:rsidRPr="00B94E23" w:rsidRDefault="004B31C8" w:rsidP="00477EF0">
            <w:pPr>
              <w:tabs>
                <w:tab w:val="left" w:pos="7655"/>
              </w:tabs>
              <w:spacing w:line="276" w:lineRule="auto"/>
              <w:ind w:left="34"/>
              <w:rPr>
                <w:rFonts w:cs="Arial"/>
              </w:rPr>
            </w:pPr>
          </w:p>
          <w:p w14:paraId="611CFC95" w14:textId="77777777" w:rsidR="004B31C8" w:rsidRPr="00B94E23" w:rsidRDefault="004B31C8" w:rsidP="00477EF0">
            <w:pPr>
              <w:tabs>
                <w:tab w:val="left" w:pos="7655"/>
              </w:tabs>
              <w:spacing w:line="276" w:lineRule="auto"/>
              <w:rPr>
                <w:rFonts w:cs="Arial"/>
              </w:rPr>
            </w:pPr>
          </w:p>
          <w:p w14:paraId="3012BB05" w14:textId="77777777" w:rsidR="00D35730" w:rsidRPr="00B94E23" w:rsidRDefault="00D35730" w:rsidP="00477EF0">
            <w:pPr>
              <w:tabs>
                <w:tab w:val="left" w:pos="7655"/>
              </w:tabs>
              <w:spacing w:line="276" w:lineRule="auto"/>
              <w:rPr>
                <w:rFonts w:cs="Arial"/>
              </w:rPr>
            </w:pPr>
          </w:p>
          <w:p w14:paraId="599D6EF4" w14:textId="72D878D4" w:rsidR="004B31C8" w:rsidRPr="00FA455D" w:rsidRDefault="00974FFC" w:rsidP="00477EF0">
            <w:pPr>
              <w:tabs>
                <w:tab w:val="left" w:pos="7655"/>
              </w:tabs>
              <w:spacing w:line="276" w:lineRule="auto"/>
              <w:rPr>
                <w:rFonts w:cs="Arial"/>
              </w:rPr>
            </w:pPr>
            <w:r w:rsidRPr="00FA455D">
              <w:rPr>
                <w:rFonts w:cs="Arial"/>
              </w:rPr>
              <w:t>20</w:t>
            </w:r>
            <w:r w:rsidR="00FA455D" w:rsidRPr="00FA455D">
              <w:rPr>
                <w:rFonts w:cs="Arial"/>
              </w:rPr>
              <w:t>58</w:t>
            </w:r>
          </w:p>
          <w:p w14:paraId="07B67311" w14:textId="77777777" w:rsidR="00974FFC" w:rsidRPr="00FA455D" w:rsidRDefault="00974FFC" w:rsidP="00477EF0">
            <w:pPr>
              <w:tabs>
                <w:tab w:val="left" w:pos="7655"/>
              </w:tabs>
              <w:spacing w:line="276" w:lineRule="auto"/>
              <w:rPr>
                <w:rFonts w:cs="Arial"/>
              </w:rPr>
            </w:pPr>
          </w:p>
          <w:p w14:paraId="7D690047" w14:textId="68D9DB8B" w:rsidR="00235AD2" w:rsidRPr="00FA455D" w:rsidRDefault="00FA455D" w:rsidP="00477EF0">
            <w:pPr>
              <w:tabs>
                <w:tab w:val="left" w:pos="7655"/>
              </w:tabs>
              <w:spacing w:line="276" w:lineRule="auto"/>
              <w:rPr>
                <w:rFonts w:cs="Arial"/>
              </w:rPr>
            </w:pPr>
            <w:r w:rsidRPr="00FA455D">
              <w:rPr>
                <w:rFonts w:cs="Arial"/>
              </w:rPr>
              <w:t>10</w:t>
            </w:r>
            <w:r w:rsidR="00723D25" w:rsidRPr="00FA455D">
              <w:rPr>
                <w:rFonts w:cs="Arial"/>
              </w:rPr>
              <w:t>-</w:t>
            </w:r>
            <w:r w:rsidR="00FA77E4" w:rsidRPr="00FA455D">
              <w:rPr>
                <w:rFonts w:cs="Arial"/>
              </w:rPr>
              <w:t>0</w:t>
            </w:r>
            <w:r w:rsidR="00C24067" w:rsidRPr="00FA455D">
              <w:rPr>
                <w:rFonts w:cs="Arial"/>
              </w:rPr>
              <w:t>3</w:t>
            </w:r>
            <w:r w:rsidR="00723D25" w:rsidRPr="00FA455D">
              <w:rPr>
                <w:rFonts w:cs="Arial"/>
              </w:rPr>
              <w:t>-</w:t>
            </w:r>
            <w:r w:rsidR="00035E1E" w:rsidRPr="00FA455D">
              <w:rPr>
                <w:rFonts w:cs="Arial"/>
              </w:rPr>
              <w:t>20</w:t>
            </w:r>
            <w:r w:rsidR="00974FFC" w:rsidRPr="00FA455D">
              <w:rPr>
                <w:rFonts w:cs="Arial"/>
              </w:rPr>
              <w:t>2</w:t>
            </w:r>
            <w:r w:rsidR="000A7A9E" w:rsidRPr="00FA455D">
              <w:rPr>
                <w:rFonts w:cs="Arial"/>
              </w:rPr>
              <w:t>5</w:t>
            </w:r>
          </w:p>
          <w:p w14:paraId="403CB155" w14:textId="77777777" w:rsidR="00235AD2" w:rsidRPr="00B94E23" w:rsidRDefault="00235AD2" w:rsidP="00477EF0">
            <w:pPr>
              <w:tabs>
                <w:tab w:val="left" w:pos="7655"/>
              </w:tabs>
              <w:spacing w:line="276" w:lineRule="auto"/>
              <w:rPr>
                <w:rFonts w:cs="Arial"/>
              </w:rPr>
            </w:pPr>
          </w:p>
          <w:p w14:paraId="736BE85C" w14:textId="37D7DD48" w:rsidR="00235AD2" w:rsidRPr="00B94E23" w:rsidRDefault="00974FFC" w:rsidP="00477EF0">
            <w:pPr>
              <w:tabs>
                <w:tab w:val="left" w:pos="7655"/>
              </w:tabs>
              <w:spacing w:line="276" w:lineRule="auto"/>
              <w:rPr>
                <w:rFonts w:cs="Arial"/>
              </w:rPr>
            </w:pPr>
            <w:r w:rsidRPr="00B94E23">
              <w:rPr>
                <w:rFonts w:cs="Arial"/>
              </w:rPr>
              <w:t>Märkert</w:t>
            </w:r>
            <w:r w:rsidR="00FA7B41" w:rsidRPr="00B94E23">
              <w:rPr>
                <w:rFonts w:cs="Arial"/>
              </w:rPr>
              <w:t>/Schlösinger</w:t>
            </w:r>
          </w:p>
        </w:tc>
      </w:tr>
    </w:tbl>
    <w:p w14:paraId="4FFED590" w14:textId="77777777" w:rsidR="00A1516F" w:rsidRPr="00B94E23" w:rsidRDefault="00A1516F" w:rsidP="00477EF0">
      <w:pPr>
        <w:pBdr>
          <w:bottom w:val="single" w:sz="8" w:space="1" w:color="auto"/>
        </w:pBdr>
        <w:spacing w:line="276" w:lineRule="auto"/>
        <w:rPr>
          <w:rFonts w:cs="Arial"/>
          <w:b/>
          <w:sz w:val="10"/>
          <w:szCs w:val="10"/>
        </w:rPr>
      </w:pPr>
    </w:p>
    <w:p w14:paraId="583C7ED2" w14:textId="77777777" w:rsidR="008C0530" w:rsidRPr="00B94E23" w:rsidRDefault="008C0530" w:rsidP="008C0530">
      <w:pPr>
        <w:spacing w:line="276" w:lineRule="auto"/>
        <w:rPr>
          <w:rFonts w:cs="Arial"/>
          <w:b/>
          <w:bCs/>
          <w:sz w:val="22"/>
          <w:szCs w:val="22"/>
          <w:lang w:bidi="de-DE"/>
        </w:rPr>
      </w:pPr>
    </w:p>
    <w:p w14:paraId="71DD6B67" w14:textId="3BE5BA0D" w:rsidR="00DB2811" w:rsidRPr="00DB2811" w:rsidRDefault="00DB2811" w:rsidP="00DB2811">
      <w:pPr>
        <w:spacing w:line="276" w:lineRule="auto"/>
        <w:rPr>
          <w:rFonts w:cs="Arial"/>
          <w:color w:val="000000" w:themeColor="text1"/>
          <w:sz w:val="22"/>
          <w:szCs w:val="22"/>
          <w:lang w:val="fr-FR" w:bidi="de-DE"/>
        </w:rPr>
      </w:pPr>
      <w:r w:rsidRPr="00DB2811">
        <w:rPr>
          <w:rFonts w:cs="Arial"/>
          <w:b/>
          <w:bCs/>
          <w:color w:val="000000" w:themeColor="text1"/>
          <w:sz w:val="22"/>
          <w:szCs w:val="22"/>
          <w:lang w:val="fr-FR" w:bidi="de-DE"/>
        </w:rPr>
        <w:t xml:space="preserve">Innovantes et durables – Actualités de Putzmeister </w:t>
      </w:r>
      <w:proofErr w:type="spellStart"/>
      <w:r>
        <w:rPr>
          <w:rFonts w:cs="Arial"/>
          <w:b/>
          <w:bCs/>
          <w:color w:val="000000" w:themeColor="text1"/>
          <w:sz w:val="22"/>
          <w:szCs w:val="22"/>
          <w:lang w:val="fr-FR" w:bidi="de-DE"/>
        </w:rPr>
        <w:t>Mörtelmaschinen</w:t>
      </w:r>
      <w:proofErr w:type="spellEnd"/>
      <w:r w:rsidRPr="00DB2811">
        <w:rPr>
          <w:rFonts w:cs="Arial"/>
          <w:b/>
          <w:bCs/>
          <w:color w:val="000000" w:themeColor="text1"/>
          <w:sz w:val="22"/>
          <w:szCs w:val="22"/>
          <w:lang w:val="fr-FR" w:bidi="de-DE"/>
        </w:rPr>
        <w:t xml:space="preserve"> et Brinkmann au salon </w:t>
      </w:r>
      <w:proofErr w:type="spellStart"/>
      <w:r w:rsidRPr="00DB2811">
        <w:rPr>
          <w:rFonts w:cs="Arial"/>
          <w:b/>
          <w:bCs/>
          <w:color w:val="000000" w:themeColor="text1"/>
          <w:sz w:val="22"/>
          <w:szCs w:val="22"/>
          <w:lang w:val="fr-FR" w:bidi="de-DE"/>
        </w:rPr>
        <w:t>bauma</w:t>
      </w:r>
      <w:proofErr w:type="spellEnd"/>
      <w:r w:rsidRPr="00DB2811">
        <w:rPr>
          <w:rFonts w:cs="Arial"/>
          <w:b/>
          <w:bCs/>
          <w:color w:val="000000" w:themeColor="text1"/>
          <w:sz w:val="22"/>
          <w:szCs w:val="22"/>
          <w:lang w:val="fr-FR" w:bidi="de-DE"/>
        </w:rPr>
        <w:t xml:space="preserve"> 2025</w:t>
      </w:r>
    </w:p>
    <w:p w14:paraId="566E41A8" w14:textId="77777777" w:rsidR="00DB2811" w:rsidRPr="00DB2811" w:rsidRDefault="00DB2811" w:rsidP="00DB2811">
      <w:pPr>
        <w:spacing w:line="276" w:lineRule="auto"/>
        <w:rPr>
          <w:rFonts w:cs="Arial"/>
          <w:color w:val="000000" w:themeColor="text1"/>
          <w:sz w:val="22"/>
          <w:szCs w:val="22"/>
          <w:lang w:val="fr-FR" w:bidi="de-DE"/>
        </w:rPr>
      </w:pPr>
    </w:p>
    <w:p w14:paraId="5ED9B1F5"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 xml:space="preserve">Des machines à mortier pour les chantiers d'aujourd'hui et de demain </w:t>
      </w:r>
    </w:p>
    <w:p w14:paraId="608CDB5E" w14:textId="77777777" w:rsidR="00DB2811" w:rsidRPr="00DB2811" w:rsidRDefault="00DB2811" w:rsidP="00DB2811">
      <w:pPr>
        <w:spacing w:line="276" w:lineRule="auto"/>
        <w:rPr>
          <w:rFonts w:cs="Arial"/>
          <w:color w:val="000000" w:themeColor="text1"/>
          <w:sz w:val="22"/>
          <w:szCs w:val="22"/>
          <w:lang w:val="fr-FR" w:bidi="de-DE"/>
        </w:rPr>
      </w:pPr>
    </w:p>
    <w:p w14:paraId="16C89D69" w14:textId="0CBF3A82" w:rsidR="00DB2811" w:rsidRPr="00DB2811" w:rsidRDefault="00DB2811" w:rsidP="00DB2811">
      <w:pPr>
        <w:spacing w:line="276" w:lineRule="auto"/>
        <w:rPr>
          <w:rFonts w:cs="Arial"/>
          <w:color w:val="000000" w:themeColor="text1"/>
          <w:sz w:val="22"/>
          <w:szCs w:val="22"/>
          <w:lang w:val="fr-FR" w:bidi="de-DE"/>
        </w:rPr>
      </w:pPr>
      <w:r w:rsidRPr="00DB2811">
        <w:rPr>
          <w:rFonts w:cs="Arial"/>
          <w:b/>
          <w:bCs/>
          <w:color w:val="000000" w:themeColor="text1"/>
          <w:sz w:val="22"/>
          <w:szCs w:val="22"/>
          <w:lang w:val="fr-FR" w:bidi="de-DE"/>
        </w:rPr>
        <w:t xml:space="preserve">Aichtal, mars 2025 - Au salon </w:t>
      </w:r>
      <w:proofErr w:type="spellStart"/>
      <w:r w:rsidRPr="00DB2811">
        <w:rPr>
          <w:rFonts w:cs="Arial"/>
          <w:b/>
          <w:bCs/>
          <w:color w:val="000000" w:themeColor="text1"/>
          <w:sz w:val="22"/>
          <w:szCs w:val="22"/>
          <w:lang w:val="fr-FR" w:bidi="de-DE"/>
        </w:rPr>
        <w:t>bauma</w:t>
      </w:r>
      <w:proofErr w:type="spellEnd"/>
      <w:r w:rsidRPr="00DB2811">
        <w:rPr>
          <w:rFonts w:cs="Arial"/>
          <w:b/>
          <w:bCs/>
          <w:color w:val="000000" w:themeColor="text1"/>
          <w:sz w:val="22"/>
          <w:szCs w:val="22"/>
          <w:lang w:val="fr-FR" w:bidi="de-DE"/>
        </w:rPr>
        <w:t xml:space="preserve"> 2025, Putzmeister présente de nombreuses innovations dans le domaine des machines à mortier et des pompes à chape, y compris des modèles de la marque Brinkmann.</w:t>
      </w:r>
      <w:r w:rsidRPr="00DB2811">
        <w:rPr>
          <w:rFonts w:cs="Arial"/>
          <w:color w:val="000000" w:themeColor="text1"/>
          <w:sz w:val="22"/>
          <w:szCs w:val="22"/>
          <w:lang w:val="fr-FR" w:bidi="de-DE"/>
        </w:rPr>
        <w:t xml:space="preserve"> </w:t>
      </w:r>
      <w:r w:rsidRPr="00DB2811">
        <w:rPr>
          <w:rFonts w:cs="Arial"/>
          <w:b/>
          <w:bCs/>
          <w:color w:val="000000" w:themeColor="text1"/>
          <w:sz w:val="22"/>
          <w:szCs w:val="22"/>
          <w:lang w:val="fr-FR" w:bidi="de-DE"/>
        </w:rPr>
        <w:t>La réduction des émissions de CO</w:t>
      </w:r>
      <w:r w:rsidRPr="00DB2811">
        <w:rPr>
          <w:rFonts w:cs="Arial"/>
          <w:b/>
          <w:bCs/>
          <w:color w:val="000000" w:themeColor="text1"/>
          <w:sz w:val="22"/>
          <w:szCs w:val="22"/>
          <w:vertAlign w:val="subscript"/>
          <w:lang w:val="fr-FR" w:bidi="de-DE"/>
        </w:rPr>
        <w:t>2 et</w:t>
      </w:r>
      <w:r w:rsidRPr="00DB2811">
        <w:rPr>
          <w:rFonts w:cs="Arial"/>
          <w:b/>
          <w:bCs/>
          <w:color w:val="000000" w:themeColor="text1"/>
          <w:sz w:val="22"/>
          <w:szCs w:val="22"/>
          <w:lang w:val="fr-FR" w:bidi="de-DE"/>
        </w:rPr>
        <w:t xml:space="preserve"> du bruit est au cœur des développements, tout comme l'optimisation de l'efficacité. Les nouveaux </w:t>
      </w:r>
      <w:proofErr w:type="spellStart"/>
      <w:r w:rsidRPr="00DB2811">
        <w:rPr>
          <w:rFonts w:cs="Arial"/>
          <w:b/>
          <w:bCs/>
          <w:color w:val="000000" w:themeColor="text1"/>
          <w:sz w:val="22"/>
          <w:szCs w:val="22"/>
          <w:lang w:val="fr-FR" w:bidi="de-DE"/>
        </w:rPr>
        <w:t>EstrichBoys</w:t>
      </w:r>
      <w:proofErr w:type="spellEnd"/>
      <w:r w:rsidRPr="00DB2811">
        <w:rPr>
          <w:rFonts w:cs="Arial"/>
          <w:b/>
          <w:bCs/>
          <w:color w:val="000000" w:themeColor="text1"/>
          <w:sz w:val="22"/>
          <w:szCs w:val="22"/>
          <w:lang w:val="fr-FR" w:bidi="de-DE"/>
        </w:rPr>
        <w:t xml:space="preserve"> DC 260 et EC 260 ainsi que le TransMix 5.500</w:t>
      </w:r>
      <w:r w:rsidR="0045712F">
        <w:rPr>
          <w:rFonts w:cs="Arial"/>
          <w:b/>
          <w:bCs/>
          <w:color w:val="000000" w:themeColor="text1"/>
          <w:sz w:val="22"/>
          <w:szCs w:val="22"/>
          <w:lang w:val="fr-FR" w:bidi="de-DE"/>
        </w:rPr>
        <w:t xml:space="preserve"> TML</w:t>
      </w:r>
      <w:r w:rsidRPr="00DB2811">
        <w:rPr>
          <w:rFonts w:cs="Arial"/>
          <w:b/>
          <w:bCs/>
          <w:color w:val="000000" w:themeColor="text1"/>
          <w:sz w:val="22"/>
          <w:szCs w:val="22"/>
          <w:lang w:val="fr-FR" w:bidi="de-DE"/>
        </w:rPr>
        <w:t xml:space="preserve"> en sont la preuve, tout comme de nombreux autres modèles exposés.</w:t>
      </w:r>
      <w:r w:rsidRPr="00DB2811">
        <w:rPr>
          <w:rFonts w:cs="Arial"/>
          <w:color w:val="000000" w:themeColor="text1"/>
          <w:sz w:val="22"/>
          <w:szCs w:val="22"/>
          <w:lang w:val="fr-FR" w:bidi="de-DE"/>
        </w:rPr>
        <w:t xml:space="preserve"> </w:t>
      </w:r>
      <w:r w:rsidRPr="00DB2811">
        <w:rPr>
          <w:rFonts w:cs="Arial"/>
          <w:b/>
          <w:bCs/>
          <w:color w:val="000000" w:themeColor="text1"/>
          <w:sz w:val="22"/>
          <w:szCs w:val="22"/>
          <w:lang w:val="fr-FR" w:bidi="de-DE"/>
        </w:rPr>
        <w:t>Du lundi 7 avril au dimanche 13 avril, le plus important salon professionnel du secteur des machines de construction et de l'industrie minière attend des visiteurs du monde entier.</w:t>
      </w:r>
    </w:p>
    <w:p w14:paraId="294B8D14" w14:textId="77777777" w:rsidR="00DB2811" w:rsidRPr="00DB2811" w:rsidRDefault="00DB2811" w:rsidP="00DB2811">
      <w:pPr>
        <w:spacing w:line="276" w:lineRule="auto"/>
        <w:rPr>
          <w:rFonts w:cs="Arial"/>
          <w:color w:val="000000" w:themeColor="text1"/>
          <w:sz w:val="22"/>
          <w:szCs w:val="22"/>
          <w:lang w:val="fr-FR" w:bidi="de-DE"/>
        </w:rPr>
      </w:pPr>
    </w:p>
    <w:p w14:paraId="526FFA20" w14:textId="77777777" w:rsidR="00DB2811" w:rsidRPr="00DB2811" w:rsidRDefault="00DB2811" w:rsidP="00DB2811">
      <w:pPr>
        <w:spacing w:line="276" w:lineRule="auto"/>
        <w:rPr>
          <w:rFonts w:cs="Arial"/>
          <w:b/>
          <w:bCs/>
          <w:color w:val="000000" w:themeColor="text1"/>
          <w:sz w:val="22"/>
          <w:szCs w:val="22"/>
          <w:lang w:val="fr-FR" w:bidi="de-DE"/>
        </w:rPr>
      </w:pPr>
    </w:p>
    <w:p w14:paraId="2CDB90DE" w14:textId="77777777" w:rsidR="00DB2811" w:rsidRPr="00DB2811" w:rsidRDefault="00DB2811" w:rsidP="00DB2811">
      <w:pPr>
        <w:spacing w:line="276" w:lineRule="auto"/>
        <w:rPr>
          <w:rFonts w:cs="Arial"/>
          <w:b/>
          <w:bCs/>
          <w:color w:val="000000" w:themeColor="text1"/>
          <w:sz w:val="22"/>
          <w:szCs w:val="22"/>
          <w:lang w:val="fr-FR" w:bidi="de-DE"/>
        </w:rPr>
      </w:pPr>
      <w:r w:rsidRPr="00DB2811">
        <w:rPr>
          <w:rFonts w:cs="Arial"/>
          <w:b/>
          <w:bCs/>
          <w:color w:val="000000" w:themeColor="text1"/>
          <w:sz w:val="22"/>
          <w:szCs w:val="22"/>
          <w:lang w:val="fr-FR" w:bidi="de-DE"/>
        </w:rPr>
        <w:t xml:space="preserve">Les nouveaux </w:t>
      </w:r>
      <w:proofErr w:type="spellStart"/>
      <w:r w:rsidRPr="00DB2811">
        <w:rPr>
          <w:rFonts w:cs="Arial"/>
          <w:b/>
          <w:bCs/>
          <w:color w:val="000000" w:themeColor="text1"/>
          <w:sz w:val="22"/>
          <w:szCs w:val="22"/>
          <w:lang w:val="fr-FR" w:bidi="de-DE"/>
        </w:rPr>
        <w:t>EstrichBoys</w:t>
      </w:r>
      <w:proofErr w:type="spellEnd"/>
      <w:r w:rsidRPr="00DB2811">
        <w:rPr>
          <w:rFonts w:cs="Arial"/>
          <w:b/>
          <w:bCs/>
          <w:color w:val="000000" w:themeColor="text1"/>
          <w:sz w:val="22"/>
          <w:szCs w:val="22"/>
          <w:lang w:val="fr-FR" w:bidi="de-DE"/>
        </w:rPr>
        <w:t xml:space="preserve"> de la nouvelle génération « 260 » - avec une alimentation électrique ou diesel</w:t>
      </w:r>
    </w:p>
    <w:p w14:paraId="7E51560F" w14:textId="77777777" w:rsidR="00DB2811" w:rsidRPr="00DB2811" w:rsidRDefault="00DB2811" w:rsidP="00DB2811">
      <w:pPr>
        <w:spacing w:line="276" w:lineRule="auto"/>
        <w:rPr>
          <w:rFonts w:cs="Arial"/>
          <w:color w:val="000000" w:themeColor="text1"/>
          <w:sz w:val="22"/>
          <w:szCs w:val="22"/>
          <w:lang w:val="fr-FR" w:bidi="de-DE"/>
        </w:rPr>
      </w:pPr>
    </w:p>
    <w:p w14:paraId="115F6D3F"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 xml:space="preserve">Fonctionnels, faciles à entretenir et à utiliser, les nouveaux </w:t>
      </w:r>
      <w:proofErr w:type="spellStart"/>
      <w:r w:rsidRPr="00DB2811">
        <w:rPr>
          <w:rFonts w:cs="Arial"/>
          <w:color w:val="000000" w:themeColor="text1"/>
          <w:sz w:val="22"/>
          <w:szCs w:val="22"/>
          <w:lang w:val="fr-FR" w:bidi="de-DE"/>
        </w:rPr>
        <w:t>EstrichBoys</w:t>
      </w:r>
      <w:proofErr w:type="spellEnd"/>
      <w:r w:rsidRPr="00DB2811">
        <w:rPr>
          <w:rFonts w:cs="Arial"/>
          <w:color w:val="000000" w:themeColor="text1"/>
          <w:sz w:val="22"/>
          <w:szCs w:val="22"/>
          <w:lang w:val="fr-FR" w:bidi="de-DE"/>
        </w:rPr>
        <w:t xml:space="preserve"> de la marque Brinkmann sont convaincants sur toute la ligne. Ils transportent toutes les chapes humides comme les chapes en ciment, en sulfate de calcium (anhydrite), en magnésie ou les sols vibrés (en fonction de la consistance). Leur débit élevé garantit une efficacité énorme. </w:t>
      </w:r>
    </w:p>
    <w:p w14:paraId="14EEBDAA" w14:textId="77777777" w:rsidR="00DB2811" w:rsidRPr="00DB2811" w:rsidRDefault="00DB2811" w:rsidP="00DB2811">
      <w:pPr>
        <w:spacing w:line="276" w:lineRule="auto"/>
        <w:rPr>
          <w:rFonts w:cs="Arial"/>
          <w:color w:val="000000" w:themeColor="text1"/>
          <w:sz w:val="22"/>
          <w:szCs w:val="22"/>
          <w:lang w:val="fr-FR" w:bidi="de-DE"/>
        </w:rPr>
      </w:pPr>
    </w:p>
    <w:p w14:paraId="25EEE9F1"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u w:val="single"/>
          <w:lang w:val="fr-FR" w:bidi="de-DE"/>
        </w:rPr>
        <w:t>De nombreuses bonnes raisons de choisir un EstrichBoy de la nouvelle génération « 260 » :</w:t>
      </w:r>
    </w:p>
    <w:p w14:paraId="59918B74" w14:textId="40A63AEE"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 xml:space="preserve">Avec une charge de traction de 1 900 kg (avec alimentateur et racleur), c'est le convoyeur de chape le plus léger de sa catégorie </w:t>
      </w:r>
    </w:p>
    <w:p w14:paraId="3F9FD73A" w14:textId="1898229D"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 xml:space="preserve">Désormais de série : système hydraulique optimisé pour faciliter le retrait du câble du racleur (en particulier par temps froid), œillet de levage pour déplacer facilement la machine </w:t>
      </w:r>
    </w:p>
    <w:p w14:paraId="7210B019" w14:textId="529A9AB6"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Si le mélange est coincé dans le tuyau de transport, le mélangeur peut être commuté en marche arrière</w:t>
      </w:r>
    </w:p>
    <w:p w14:paraId="05409BBB" w14:textId="2B17C9E1"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 xml:space="preserve">La soupape de limitation de pression assure une protection contre les surcharges </w:t>
      </w:r>
    </w:p>
    <w:p w14:paraId="1AA31719" w14:textId="3C20F759"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Tous les éléments de commande et d'affichage sont regroupés de manière centralisée en un seul endroit</w:t>
      </w:r>
    </w:p>
    <w:p w14:paraId="7DB9DC77" w14:textId="540C9B16"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 xml:space="preserve">Des interrupteurs robustes et un clavier éprouvé pour une utilisation simple et intuitive </w:t>
      </w:r>
    </w:p>
    <w:p w14:paraId="5E4BBEE2" w14:textId="77777777" w:rsidR="00DB2811" w:rsidRPr="0045712F" w:rsidRDefault="00DB2811" w:rsidP="0045712F">
      <w:pPr>
        <w:pStyle w:val="Listenabsatz"/>
        <w:numPr>
          <w:ilvl w:val="0"/>
          <w:numId w:val="22"/>
        </w:numPr>
        <w:spacing w:line="276" w:lineRule="auto"/>
        <w:rPr>
          <w:rFonts w:cs="Arial"/>
          <w:color w:val="000000" w:themeColor="text1"/>
          <w:sz w:val="22"/>
          <w:szCs w:val="22"/>
          <w:lang w:val="fr-FR" w:bidi="de-DE"/>
        </w:rPr>
      </w:pPr>
      <w:del w:id="1" w:author="Unknown">
        <w:r w:rsidRPr="0045712F">
          <w:rPr>
            <w:rFonts w:cs="Arial"/>
            <w:color w:val="000000" w:themeColor="text1"/>
            <w:sz w:val="22"/>
            <w:szCs w:val="22"/>
            <w:lang w:val="fr-FR" w:bidi="de-DE"/>
          </w:rPr>
          <w:lastRenderedPageBreak/>
          <w:delText xml:space="preserve">· </w:delText>
        </w:r>
      </w:del>
      <w:r w:rsidRPr="0045712F">
        <w:rPr>
          <w:rFonts w:cs="Arial"/>
          <w:color w:val="000000" w:themeColor="text1"/>
          <w:sz w:val="22"/>
          <w:szCs w:val="22"/>
          <w:lang w:val="fr-FR" w:bidi="de-DE"/>
        </w:rPr>
        <w:t xml:space="preserve">Écran haute résolution, protégé par du verre blindé </w:t>
      </w:r>
    </w:p>
    <w:p w14:paraId="1AE6D578" w14:textId="2750B15C"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Nouveau système de refroidissement permettant de travailler sans interruption même à des températures élevées</w:t>
      </w:r>
    </w:p>
    <w:p w14:paraId="24982F9E" w14:textId="132EDECB"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 xml:space="preserve">Tous les points importants d'entretien et de maintenance sont facilement accessibles, notamment grâce à un angle d'ouverture du capot plus grand </w:t>
      </w:r>
    </w:p>
    <w:p w14:paraId="7D677DC3" w14:textId="62996BDA"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Système télématique (en option) avec surveillance en ligne des paramètres importants de fonctionnement et de la machine, données de localisation, y compris possibilité d'accès à distance par les techniciens de maintenance de Putzmeister</w:t>
      </w:r>
    </w:p>
    <w:p w14:paraId="065098FB" w14:textId="77777777" w:rsidR="00DB2811" w:rsidRPr="00DB2811" w:rsidRDefault="00DB2811" w:rsidP="00DB2811">
      <w:pPr>
        <w:spacing w:line="276" w:lineRule="auto"/>
        <w:rPr>
          <w:rFonts w:cs="Arial"/>
          <w:color w:val="000000" w:themeColor="text1"/>
          <w:sz w:val="22"/>
          <w:szCs w:val="22"/>
          <w:lang w:val="fr-FR" w:bidi="de-DE"/>
        </w:rPr>
      </w:pPr>
    </w:p>
    <w:p w14:paraId="5D098177" w14:textId="77777777" w:rsidR="00DB2811" w:rsidRPr="00DB2811" w:rsidRDefault="00DB2811" w:rsidP="00DB2811">
      <w:pPr>
        <w:spacing w:line="276" w:lineRule="auto"/>
        <w:rPr>
          <w:rFonts w:cs="Arial"/>
          <w:b/>
          <w:bCs/>
          <w:color w:val="000000" w:themeColor="text1"/>
          <w:sz w:val="22"/>
          <w:szCs w:val="22"/>
          <w:lang w:val="fr-FR" w:bidi="de-DE"/>
        </w:rPr>
      </w:pPr>
      <w:r w:rsidRPr="00DB2811">
        <w:rPr>
          <w:rFonts w:cs="Arial"/>
          <w:b/>
          <w:bCs/>
          <w:color w:val="000000" w:themeColor="text1"/>
          <w:sz w:val="22"/>
          <w:szCs w:val="22"/>
          <w:lang w:val="fr-FR" w:bidi="de-DE"/>
        </w:rPr>
        <w:t xml:space="preserve">Entièrement électrique, pleine puissance, silencieux : le nouvel EstrichBoy EC 260 </w:t>
      </w:r>
    </w:p>
    <w:p w14:paraId="50B8997B" w14:textId="77777777" w:rsidR="00DB2811" w:rsidRPr="00DB2811" w:rsidRDefault="00DB2811" w:rsidP="00DB2811">
      <w:pPr>
        <w:spacing w:line="276" w:lineRule="auto"/>
        <w:rPr>
          <w:rFonts w:cs="Arial"/>
          <w:color w:val="000000" w:themeColor="text1"/>
          <w:sz w:val="22"/>
          <w:szCs w:val="22"/>
          <w:lang w:val="fr-FR" w:bidi="de-DE"/>
        </w:rPr>
      </w:pPr>
    </w:p>
    <w:p w14:paraId="54E4E910"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 xml:space="preserve">L'EstrichBoy EC 260 à entraînement électrique ne séduit pas seulement par son débit élevé et son utilisation confortable, il établit également de nouvelles normes en matière de protection de l'environnement. De plus, le nouvel EC 260 permet de réduire considérablement les coûts d'exploitation. </w:t>
      </w:r>
    </w:p>
    <w:p w14:paraId="6CCDDB6F" w14:textId="77777777" w:rsidR="00DB2811" w:rsidRPr="00DB2811" w:rsidRDefault="00DB2811" w:rsidP="00DB2811">
      <w:pPr>
        <w:spacing w:line="276" w:lineRule="auto"/>
        <w:rPr>
          <w:rFonts w:cs="Arial"/>
          <w:color w:val="000000" w:themeColor="text1"/>
          <w:sz w:val="22"/>
          <w:szCs w:val="22"/>
          <w:lang w:val="fr-FR" w:bidi="de-DE"/>
        </w:rPr>
      </w:pPr>
    </w:p>
    <w:p w14:paraId="30681C40"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u w:val="single"/>
          <w:lang w:val="fr-FR" w:bidi="de-DE"/>
        </w:rPr>
        <w:t>EC 260 – avantages durables et économiques :</w:t>
      </w:r>
    </w:p>
    <w:p w14:paraId="25107E85" w14:textId="69A77AB4"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Disponible en trois versions : EC 260 avec un débit allant jusqu'à 3,8 m</w:t>
      </w:r>
      <w:r w:rsidRPr="0045712F">
        <w:rPr>
          <w:rFonts w:cs="Arial"/>
          <w:color w:val="000000" w:themeColor="text1"/>
          <w:sz w:val="22"/>
          <w:szCs w:val="22"/>
          <w:vertAlign w:val="superscript"/>
          <w:lang w:val="fr-FR" w:bidi="de-DE"/>
        </w:rPr>
        <w:t>3</w:t>
      </w:r>
      <w:r w:rsidRPr="0045712F">
        <w:rPr>
          <w:rFonts w:cs="Arial"/>
          <w:color w:val="000000" w:themeColor="text1"/>
          <w:sz w:val="22"/>
          <w:szCs w:val="22"/>
          <w:lang w:val="fr-FR" w:bidi="de-DE"/>
        </w:rPr>
        <w:t>/h, EC 260 B (avec alimentateur) avec un débit allant jusqu'à 4,6 m</w:t>
      </w:r>
      <w:r w:rsidRPr="0045712F">
        <w:rPr>
          <w:rFonts w:cs="Arial"/>
          <w:color w:val="000000" w:themeColor="text1"/>
          <w:sz w:val="22"/>
          <w:szCs w:val="22"/>
          <w:vertAlign w:val="superscript"/>
          <w:lang w:val="fr-FR" w:bidi="de-DE"/>
        </w:rPr>
        <w:t>3</w:t>
      </w:r>
      <w:r w:rsidRPr="0045712F">
        <w:rPr>
          <w:rFonts w:cs="Arial"/>
          <w:color w:val="000000" w:themeColor="text1"/>
          <w:sz w:val="22"/>
          <w:szCs w:val="22"/>
          <w:lang w:val="fr-FR" w:bidi="de-DE"/>
        </w:rPr>
        <w:t>/h et EC 260 BS (avec alimentateur et racleur) avec un débit allant jusqu'à 5,0 m</w:t>
      </w:r>
      <w:r w:rsidRPr="0045712F">
        <w:rPr>
          <w:rFonts w:cs="Arial"/>
          <w:color w:val="000000" w:themeColor="text1"/>
          <w:sz w:val="22"/>
          <w:szCs w:val="22"/>
          <w:vertAlign w:val="superscript"/>
          <w:lang w:val="fr-FR" w:bidi="de-DE"/>
        </w:rPr>
        <w:t>3</w:t>
      </w:r>
      <w:r w:rsidRPr="0045712F">
        <w:rPr>
          <w:rFonts w:cs="Arial"/>
          <w:color w:val="000000" w:themeColor="text1"/>
          <w:sz w:val="22"/>
          <w:szCs w:val="22"/>
          <w:lang w:val="fr-FR" w:bidi="de-DE"/>
        </w:rPr>
        <w:t xml:space="preserve">/h </w:t>
      </w:r>
    </w:p>
    <w:p w14:paraId="04D281CC" w14:textId="3188F7F8"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proofErr w:type="spellStart"/>
      <w:r w:rsidRPr="0045712F">
        <w:rPr>
          <w:rFonts w:cs="Arial"/>
          <w:color w:val="000000" w:themeColor="text1"/>
          <w:sz w:val="22"/>
          <w:szCs w:val="22"/>
          <w:lang w:val="fr-FR" w:bidi="de-DE"/>
        </w:rPr>
        <w:t>FlexDrive</w:t>
      </w:r>
      <w:proofErr w:type="spellEnd"/>
      <w:r w:rsidRPr="0045712F">
        <w:rPr>
          <w:rFonts w:cs="Arial"/>
          <w:color w:val="000000" w:themeColor="text1"/>
          <w:sz w:val="22"/>
          <w:szCs w:val="22"/>
          <w:lang w:val="fr-FR" w:bidi="de-DE"/>
        </w:rPr>
        <w:t xml:space="preserve"> (63A//50A) assure une flexibilité maximale : travailler sur des petits distributeurs de chantier en mode 50 ampères ou en mode 63 ampères avec un débit maximal </w:t>
      </w:r>
    </w:p>
    <w:p w14:paraId="1ACA1B8B" w14:textId="03F21F7F"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 xml:space="preserve">En moyenne plus de 6 dB plus silencieux qu'une machine diesel grâce au moteur électrique et au ventilateur à régulation thermique </w:t>
      </w:r>
    </w:p>
    <w:p w14:paraId="568F7252" w14:textId="1476AA9A"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Possibilité de travailler dans des locaux fermés, car pas de gaz d'échappement – et également dans des zones insonorisées comme les centres-villes</w:t>
      </w:r>
    </w:p>
    <w:p w14:paraId="582190EC" w14:textId="13D1DF63"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Coûts d'exploitation minimaux grâce à l'alimentation électrique de chantier et aux coûts d'entretien réduits du moteur électrique (entretien seulement après 15 000 heures de fonctionnement)</w:t>
      </w:r>
    </w:p>
    <w:p w14:paraId="1AC1A579" w14:textId="527968DF"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 xml:space="preserve">Unité d'entraînement électrique robuste avec entraînement direct du compresseur </w:t>
      </w:r>
    </w:p>
    <w:p w14:paraId="11F5D07A" w14:textId="5A2237E6"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 xml:space="preserve">Détection automatique intégrée des phases électriques pour une mise en service simple et rapide </w:t>
      </w:r>
    </w:p>
    <w:p w14:paraId="1E4B90AB" w14:textId="64A642AB"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Facilité d'utilisation grâce à des robinets d'air facilement accessibles et à des leviers d'alimentation idéalement positionnés dans la zone de travail</w:t>
      </w:r>
    </w:p>
    <w:p w14:paraId="53F9BA60" w14:textId="77777777" w:rsidR="00DB2811" w:rsidRPr="00DB2811" w:rsidRDefault="00DB2811" w:rsidP="00DB2811">
      <w:pPr>
        <w:spacing w:line="276" w:lineRule="auto"/>
        <w:rPr>
          <w:rFonts w:cs="Arial"/>
          <w:color w:val="000000" w:themeColor="text1"/>
          <w:sz w:val="22"/>
          <w:szCs w:val="22"/>
          <w:lang w:val="fr-FR" w:bidi="de-DE"/>
        </w:rPr>
      </w:pPr>
    </w:p>
    <w:p w14:paraId="2E6FCEF1" w14:textId="77777777" w:rsidR="00DB2811" w:rsidRPr="00DB2811" w:rsidRDefault="00DB2811" w:rsidP="00DB2811">
      <w:pPr>
        <w:spacing w:line="276" w:lineRule="auto"/>
        <w:rPr>
          <w:rFonts w:cs="Arial"/>
          <w:color w:val="000000" w:themeColor="text1"/>
          <w:sz w:val="22"/>
          <w:szCs w:val="22"/>
          <w:lang w:val="fr-FR" w:bidi="de-DE"/>
        </w:rPr>
      </w:pPr>
    </w:p>
    <w:p w14:paraId="1262B3C4"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b/>
          <w:bCs/>
          <w:color w:val="000000" w:themeColor="text1"/>
          <w:sz w:val="22"/>
          <w:szCs w:val="22"/>
          <w:lang w:val="fr-FR" w:bidi="de-DE"/>
        </w:rPr>
        <w:t>Puissant en version EstrichBoy DC 260/45, encore plus puissant en version DC 260/55</w:t>
      </w:r>
      <w:r w:rsidRPr="00DB2811">
        <w:rPr>
          <w:rFonts w:cs="Arial"/>
          <w:color w:val="000000" w:themeColor="text1"/>
          <w:sz w:val="22"/>
          <w:szCs w:val="22"/>
          <w:lang w:val="fr-FR" w:bidi="de-DE"/>
        </w:rPr>
        <w:t xml:space="preserve"> </w:t>
      </w:r>
    </w:p>
    <w:p w14:paraId="6F97333A" w14:textId="77777777" w:rsidR="00DB2811" w:rsidRPr="00DB2811" w:rsidRDefault="00DB2811" w:rsidP="00DB2811">
      <w:pPr>
        <w:spacing w:line="276" w:lineRule="auto"/>
        <w:rPr>
          <w:rFonts w:cs="Arial"/>
          <w:color w:val="000000" w:themeColor="text1"/>
          <w:sz w:val="22"/>
          <w:szCs w:val="22"/>
          <w:lang w:val="fr-FR" w:bidi="de-DE"/>
        </w:rPr>
      </w:pPr>
    </w:p>
    <w:p w14:paraId="16952DC9"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 xml:space="preserve">Le nouvel EstrichBoy DC 260 est disponible en deux puissantes versions diesel, chacune dans les variantes standard, avec alimentateur (B) et avec alimentateur et racleur (BS). Comme tous les EstrichBoy, il peut être parfaitement adapté aux besoins individuels. Une gamme complète d'options est disponible à cet effet. </w:t>
      </w:r>
    </w:p>
    <w:p w14:paraId="740A3947" w14:textId="77777777" w:rsidR="00DB2811" w:rsidRPr="00DB2811" w:rsidRDefault="00DB2811" w:rsidP="00DB2811">
      <w:pPr>
        <w:spacing w:line="276" w:lineRule="auto"/>
        <w:rPr>
          <w:rFonts w:cs="Arial"/>
          <w:color w:val="000000" w:themeColor="text1"/>
          <w:sz w:val="22"/>
          <w:szCs w:val="22"/>
          <w:lang w:val="fr-FR" w:bidi="de-DE"/>
        </w:rPr>
      </w:pPr>
    </w:p>
    <w:p w14:paraId="47446103"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u w:val="single"/>
          <w:lang w:val="fr-FR" w:bidi="de-DE"/>
        </w:rPr>
        <w:t>DC 260 - un concentré de puissance diesel qui a fait ses preuves et qui présente les avantages suivants :</w:t>
      </w:r>
    </w:p>
    <w:p w14:paraId="254A929F" w14:textId="28741CC6"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DC 260/45 avec un moteur économique Deutz TD 2.2 L3 à 3 cylindres, d'une puissance de 36,4 kW et d'un débit allant jusqu'à 5 m</w:t>
      </w:r>
      <w:r w:rsidRPr="0045712F">
        <w:rPr>
          <w:rFonts w:cs="Arial"/>
          <w:color w:val="000000" w:themeColor="text1"/>
          <w:sz w:val="22"/>
          <w:szCs w:val="22"/>
          <w:vertAlign w:val="superscript"/>
          <w:lang w:val="fr-FR" w:bidi="de-DE"/>
        </w:rPr>
        <w:t>3 par</w:t>
      </w:r>
      <w:r w:rsidRPr="0045712F">
        <w:rPr>
          <w:rFonts w:cs="Arial"/>
          <w:color w:val="000000" w:themeColor="text1"/>
          <w:sz w:val="22"/>
          <w:szCs w:val="22"/>
          <w:lang w:val="fr-FR" w:bidi="de-DE"/>
        </w:rPr>
        <w:t xml:space="preserve"> heure </w:t>
      </w:r>
    </w:p>
    <w:p w14:paraId="38E7B222" w14:textId="726BB4F2"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lastRenderedPageBreak/>
        <w:t>Le modèle DC 260/55 plus puissant avec une puissance de 44,5 kW et un débit allant jusqu'à 5,2 m</w:t>
      </w:r>
      <w:r w:rsidRPr="0045712F">
        <w:rPr>
          <w:rFonts w:cs="Arial"/>
          <w:color w:val="000000" w:themeColor="text1"/>
          <w:sz w:val="22"/>
          <w:szCs w:val="22"/>
          <w:vertAlign w:val="superscript"/>
          <w:lang w:val="fr-FR" w:bidi="de-DE"/>
        </w:rPr>
        <w:t>3 par</w:t>
      </w:r>
      <w:r w:rsidRPr="0045712F">
        <w:rPr>
          <w:rFonts w:cs="Arial"/>
          <w:color w:val="000000" w:themeColor="text1"/>
          <w:sz w:val="22"/>
          <w:szCs w:val="22"/>
          <w:lang w:val="fr-FR" w:bidi="de-DE"/>
        </w:rPr>
        <w:t xml:space="preserve"> heure</w:t>
      </w:r>
    </w:p>
    <w:p w14:paraId="2BA98A0F" w14:textId="15D1F79B"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En option avec la fonction «</w:t>
      </w:r>
      <w:proofErr w:type="spellStart"/>
      <w:r w:rsidRPr="0045712F">
        <w:rPr>
          <w:rFonts w:cs="Arial"/>
          <w:color w:val="000000" w:themeColor="text1"/>
          <w:sz w:val="22"/>
          <w:szCs w:val="22"/>
          <w:lang w:val="fr-FR" w:bidi="de-DE"/>
        </w:rPr>
        <w:t>BluePower</w:t>
      </w:r>
      <w:proofErr w:type="spellEnd"/>
      <w:r w:rsidRPr="0045712F">
        <w:rPr>
          <w:rFonts w:cs="Arial"/>
          <w:color w:val="000000" w:themeColor="text1"/>
          <w:sz w:val="22"/>
          <w:szCs w:val="22"/>
          <w:lang w:val="fr-FR" w:bidi="de-DE"/>
        </w:rPr>
        <w:t>»: régime moteur réglable sur cinq niveaux (affichage à l'écran indiquant si le moteur économise du carburant ou s'il fournit la puissance maximale)</w:t>
      </w:r>
    </w:p>
    <w:p w14:paraId="222234C6" w14:textId="35988C9E"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 xml:space="preserve">Le malaxeur est désormais entièrement entraîné par un système hydraulique, sans courroie </w:t>
      </w:r>
    </w:p>
    <w:p w14:paraId="154F42CF" w14:textId="6A2C9C68"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Tous les modèles sont conformes à la norme antipollution Stage V en vigueur et aux strictes exigences en matière d'insonorisation</w:t>
      </w:r>
    </w:p>
    <w:p w14:paraId="1CC2BF7D" w14:textId="14D2773B" w:rsidR="00DB2811" w:rsidRPr="0045712F" w:rsidRDefault="00DB2811" w:rsidP="0045712F">
      <w:pPr>
        <w:pStyle w:val="Listenabsatz"/>
        <w:numPr>
          <w:ilvl w:val="0"/>
          <w:numId w:val="23"/>
        </w:numPr>
        <w:spacing w:line="276" w:lineRule="auto"/>
        <w:rPr>
          <w:rFonts w:cs="Arial"/>
          <w:color w:val="000000" w:themeColor="text1"/>
          <w:sz w:val="22"/>
          <w:szCs w:val="22"/>
          <w:lang w:val="fr-FR" w:bidi="de-DE"/>
        </w:rPr>
      </w:pPr>
      <w:r w:rsidRPr="0045712F">
        <w:rPr>
          <w:rFonts w:cs="Arial"/>
          <w:color w:val="000000" w:themeColor="text1"/>
          <w:sz w:val="22"/>
          <w:szCs w:val="22"/>
          <w:lang w:val="fr-FR" w:bidi="de-DE"/>
        </w:rPr>
        <w:t>Conformité à la norme TRGS 554 pour une utilisation dans des zones (partiellement) fermées</w:t>
      </w:r>
    </w:p>
    <w:p w14:paraId="7638F267" w14:textId="77777777" w:rsidR="00DB2811" w:rsidRPr="00DB2811" w:rsidRDefault="00DB2811" w:rsidP="00DB2811">
      <w:pPr>
        <w:spacing w:line="276" w:lineRule="auto"/>
        <w:rPr>
          <w:rFonts w:cs="Arial"/>
          <w:color w:val="000000" w:themeColor="text1"/>
          <w:sz w:val="22"/>
          <w:szCs w:val="22"/>
          <w:lang w:val="fr-FR" w:bidi="de-DE"/>
        </w:rPr>
      </w:pPr>
    </w:p>
    <w:p w14:paraId="01B84B03" w14:textId="77777777" w:rsidR="00DB2811" w:rsidRPr="00DB2811" w:rsidRDefault="00DB2811" w:rsidP="00DB2811">
      <w:pPr>
        <w:spacing w:line="276" w:lineRule="auto"/>
        <w:rPr>
          <w:rFonts w:cs="Arial"/>
          <w:color w:val="000000" w:themeColor="text1"/>
          <w:sz w:val="22"/>
          <w:szCs w:val="22"/>
          <w:lang w:val="fr-FR" w:bidi="de-DE"/>
        </w:rPr>
      </w:pPr>
    </w:p>
    <w:p w14:paraId="162273A8"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b/>
          <w:bCs/>
          <w:color w:val="000000" w:themeColor="text1"/>
          <w:sz w:val="22"/>
          <w:szCs w:val="22"/>
          <w:lang w:val="fr-FR" w:bidi="de-DE"/>
        </w:rPr>
        <w:t>Le nouveau Putzmeister TransMix 5.500 TML avec système de malaxage horizontal</w:t>
      </w:r>
    </w:p>
    <w:p w14:paraId="42BBA509" w14:textId="77777777" w:rsidR="00DB2811" w:rsidRPr="00DB2811" w:rsidRDefault="00DB2811" w:rsidP="00DB2811">
      <w:pPr>
        <w:spacing w:line="276" w:lineRule="auto"/>
        <w:rPr>
          <w:rFonts w:cs="Arial"/>
          <w:color w:val="000000" w:themeColor="text1"/>
          <w:sz w:val="22"/>
          <w:szCs w:val="22"/>
          <w:lang w:val="fr-FR" w:bidi="de-DE"/>
        </w:rPr>
      </w:pPr>
    </w:p>
    <w:p w14:paraId="33B7332C" w14:textId="77777777" w:rsid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Avec le nouveau TransMix 5.500 TML, Putzmeister a ajouté un nouvel élément important à sa série TransMix. La conception du TransMix 5.500 TML permet de l'utiliser dans des projets de construction avec des restrictions de hauteur d'accès et permet une installation rapide et facile sur le chantier. Mais même avec le 5.500 TML, grâce à des unités de dosage intelligemment disposées pour les agrégats et les liants, tout est dosé, mélangé et transporté avec précision dans une seule machine, comme pour tous les modèles TransMix, mais à l'horizontale.</w:t>
      </w:r>
    </w:p>
    <w:p w14:paraId="695A9E5C" w14:textId="77777777" w:rsidR="00A46EE8" w:rsidRPr="00DB2811" w:rsidRDefault="00A46EE8" w:rsidP="00DB2811">
      <w:pPr>
        <w:spacing w:line="276" w:lineRule="auto"/>
        <w:rPr>
          <w:rFonts w:cs="Arial"/>
          <w:color w:val="000000" w:themeColor="text1"/>
          <w:sz w:val="22"/>
          <w:szCs w:val="22"/>
          <w:lang w:val="fr-FR" w:bidi="de-DE"/>
        </w:rPr>
      </w:pPr>
    </w:p>
    <w:p w14:paraId="1632DDDA"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u w:val="single"/>
          <w:lang w:val="fr-FR" w:bidi="de-DE"/>
        </w:rPr>
        <w:t>Tout en un - de nombreuses bonnes raisons pour le TransMix 5.500 TML :</w:t>
      </w:r>
    </w:p>
    <w:p w14:paraId="3875B6E2" w14:textId="6409E093"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 xml:space="preserve">Réduction des coûts de matériaux et de main-d'œuvre grâce à une manipulation simple et un remplissage entièrement automatique </w:t>
      </w:r>
    </w:p>
    <w:p w14:paraId="16F5C8E8" w14:textId="7AC92A5C"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Dosage précis des granulats et des liants - l'enregistreur de données permet une vérification constante de la qualité des matériaux et donc la preuve de la conformité de la recette</w:t>
      </w:r>
    </w:p>
    <w:p w14:paraId="6E2926B9" w14:textId="7EA153D3"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Pas de déchets ni de résidus - faibles coûts d'élimination</w:t>
      </w:r>
    </w:p>
    <w:p w14:paraId="3BBF7B1F" w14:textId="63160F28"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Rechargement facilité sur le chantier, même pour les granulats, grâce à un chargeur télescopique ou à une benne à grappin</w:t>
      </w:r>
    </w:p>
    <w:p w14:paraId="3BE32E1A" w14:textId="3D177C38"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Poids propre minimal pour une charge utile maximale</w:t>
      </w:r>
    </w:p>
    <w:p w14:paraId="156C6D1F" w14:textId="0DFAEF1E"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Aucune restriction en matière de gabarit – utilisation possible même sur des chantiers à hauteur limitée, comme les tunnels, les parkings souterrains ou sous les caténaires</w:t>
      </w:r>
    </w:p>
    <w:p w14:paraId="7BA2F149" w14:textId="6E699701"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Système de remorque avec deux essieux directeurs et un essieu relevable pour des manœuvres rapides et faciles sur les chantiers</w:t>
      </w:r>
    </w:p>
    <w:p w14:paraId="350F721C" w14:textId="2BE81D19"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Avec entraînement hydraulique du dévidoir (longueur de tuyau de 100 m) pour un déroulement et un enroulement rapides et confortables de la conduite de tuyau</w:t>
      </w:r>
    </w:p>
    <w:p w14:paraId="2C9967ED" w14:textId="684A1596"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Moteur diesel puissant, refroidi par eau, avec niveau d'émission V</w:t>
      </w:r>
    </w:p>
    <w:p w14:paraId="1434BB14" w14:textId="2406A9EC"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Filtre à particules diesel intégré – travail respectueux de l'environnement même dans les zones de protection de l'air</w:t>
      </w:r>
    </w:p>
    <w:p w14:paraId="45F9A8C9" w14:textId="25320621" w:rsidR="00DB2811" w:rsidRPr="00A46EE8" w:rsidRDefault="00DB2811" w:rsidP="00A46EE8">
      <w:pPr>
        <w:pStyle w:val="Listenabsatz"/>
        <w:numPr>
          <w:ilvl w:val="0"/>
          <w:numId w:val="23"/>
        </w:numPr>
        <w:spacing w:line="276" w:lineRule="auto"/>
        <w:rPr>
          <w:rFonts w:cs="Arial"/>
          <w:color w:val="000000" w:themeColor="text1"/>
          <w:sz w:val="22"/>
          <w:szCs w:val="22"/>
          <w:lang w:val="fr-FR" w:bidi="de-DE"/>
        </w:rPr>
      </w:pPr>
      <w:r w:rsidRPr="00A46EE8">
        <w:rPr>
          <w:rFonts w:cs="Arial"/>
          <w:color w:val="000000" w:themeColor="text1"/>
          <w:sz w:val="22"/>
          <w:szCs w:val="22"/>
          <w:lang w:val="fr-FR" w:bidi="de-DE"/>
        </w:rPr>
        <w:t>Réduction des temps de préparation et des frais de personnel – économie de coûts d'exploitation</w:t>
      </w:r>
    </w:p>
    <w:p w14:paraId="15CCFB8B" w14:textId="77777777" w:rsidR="00DB2811" w:rsidRPr="00DB2811" w:rsidRDefault="00DB2811" w:rsidP="00DB2811">
      <w:pPr>
        <w:spacing w:line="276" w:lineRule="auto"/>
        <w:rPr>
          <w:rFonts w:cs="Arial"/>
          <w:color w:val="000000" w:themeColor="text1"/>
          <w:sz w:val="22"/>
          <w:szCs w:val="22"/>
          <w:lang w:val="fr-FR" w:bidi="de-DE"/>
        </w:rPr>
      </w:pPr>
    </w:p>
    <w:p w14:paraId="73DAB2C6"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b/>
          <w:bCs/>
          <w:color w:val="000000" w:themeColor="text1"/>
          <w:sz w:val="22"/>
          <w:szCs w:val="22"/>
          <w:lang w:val="fr-FR" w:bidi="de-DE"/>
        </w:rPr>
        <w:t>Les stators Putzmeister ont un nouveau look, mais la même puissance</w:t>
      </w:r>
    </w:p>
    <w:p w14:paraId="2809475F" w14:textId="77777777" w:rsidR="00DB2811" w:rsidRPr="00DB2811" w:rsidRDefault="00DB2811" w:rsidP="00DB2811">
      <w:pPr>
        <w:spacing w:line="276" w:lineRule="auto"/>
        <w:rPr>
          <w:rFonts w:cs="Arial"/>
          <w:color w:val="000000" w:themeColor="text1"/>
          <w:sz w:val="22"/>
          <w:szCs w:val="22"/>
          <w:lang w:val="fr-FR" w:bidi="de-DE"/>
        </w:rPr>
      </w:pPr>
    </w:p>
    <w:p w14:paraId="0703E1A7"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 xml:space="preserve">Un mur entier de nouveaux stators Putzmeister viendra égayer le salon. Les enveloppes de vis sans fin ont non seulement été réorganisées, mais aussi dotées d'un nouveau design. Cependant, leurs propriétés éprouvées restent inchangées et les stators sont toujours disponibles pour des applications individuelles. </w:t>
      </w:r>
    </w:p>
    <w:p w14:paraId="3AF48ADA" w14:textId="77777777" w:rsidR="00DB2811" w:rsidRPr="00DB2811" w:rsidRDefault="00DB2811" w:rsidP="00DB2811">
      <w:pPr>
        <w:spacing w:line="276" w:lineRule="auto"/>
        <w:rPr>
          <w:rFonts w:cs="Arial"/>
          <w:color w:val="000000" w:themeColor="text1"/>
          <w:sz w:val="22"/>
          <w:szCs w:val="22"/>
          <w:lang w:val="fr-FR" w:bidi="de-DE"/>
        </w:rPr>
      </w:pPr>
    </w:p>
    <w:p w14:paraId="03AE332C" w14:textId="77777777" w:rsidR="00DB2811" w:rsidRPr="00DB2811" w:rsidRDefault="00DB2811" w:rsidP="00DB2811">
      <w:pPr>
        <w:spacing w:line="276" w:lineRule="auto"/>
        <w:rPr>
          <w:rFonts w:cs="Arial"/>
          <w:color w:val="000000" w:themeColor="text1"/>
          <w:sz w:val="22"/>
          <w:szCs w:val="22"/>
          <w:lang w:val="fr-FR" w:bidi="de-DE"/>
        </w:rPr>
      </w:pPr>
    </w:p>
    <w:p w14:paraId="298AC8F3"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b/>
          <w:bCs/>
          <w:color w:val="000000" w:themeColor="text1"/>
          <w:sz w:val="22"/>
          <w:szCs w:val="22"/>
          <w:lang w:val="fr-FR" w:bidi="de-DE"/>
        </w:rPr>
        <w:t>À propos d'EstrichBoy et de la marque Brinkmann</w:t>
      </w:r>
    </w:p>
    <w:p w14:paraId="4C4BE812"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 xml:space="preserve">La marque Brinkmann appartient au groupe Putzmeister depuis 2002. Depuis le rachat, les machines sont continuellement entretenues et perfectionnées. La marque EstrichBoy est présente sur le marché depuis près de 60 ans et est synonyme de pompes à chape de haute qualité. </w:t>
      </w:r>
    </w:p>
    <w:p w14:paraId="1712D38F" w14:textId="77777777" w:rsidR="00DB2811" w:rsidRPr="00DB2811" w:rsidRDefault="00DB2811" w:rsidP="00DB2811">
      <w:pPr>
        <w:spacing w:line="276" w:lineRule="auto"/>
        <w:rPr>
          <w:rFonts w:cs="Arial"/>
          <w:color w:val="000000" w:themeColor="text1"/>
          <w:sz w:val="22"/>
          <w:szCs w:val="22"/>
          <w:lang w:val="fr-FR" w:bidi="de-DE"/>
        </w:rPr>
      </w:pPr>
    </w:p>
    <w:p w14:paraId="484AC055"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b/>
          <w:bCs/>
          <w:color w:val="000000" w:themeColor="text1"/>
          <w:sz w:val="22"/>
          <w:szCs w:val="22"/>
          <w:lang w:val="fr-FR" w:bidi="de-DE"/>
        </w:rPr>
        <w:t xml:space="preserve">À propos de Putzmeister </w:t>
      </w:r>
      <w:proofErr w:type="spellStart"/>
      <w:r w:rsidRPr="00DB2811">
        <w:rPr>
          <w:rFonts w:cs="Arial"/>
          <w:b/>
          <w:bCs/>
          <w:color w:val="000000" w:themeColor="text1"/>
          <w:sz w:val="22"/>
          <w:szCs w:val="22"/>
          <w:lang w:val="fr-FR" w:bidi="de-DE"/>
        </w:rPr>
        <w:t>Mörtelmaschinen</w:t>
      </w:r>
      <w:proofErr w:type="spellEnd"/>
    </w:p>
    <w:p w14:paraId="76C15D3C"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 xml:space="preserve">La société Putzmeister </w:t>
      </w:r>
      <w:proofErr w:type="spellStart"/>
      <w:r w:rsidRPr="00DB2811">
        <w:rPr>
          <w:rFonts w:cs="Arial"/>
          <w:color w:val="000000" w:themeColor="text1"/>
          <w:sz w:val="22"/>
          <w:szCs w:val="22"/>
          <w:lang w:val="fr-FR" w:bidi="de-DE"/>
        </w:rPr>
        <w:t>Mörtelmaschinen</w:t>
      </w:r>
      <w:proofErr w:type="spellEnd"/>
      <w:r w:rsidRPr="00DB2811">
        <w:rPr>
          <w:rFonts w:cs="Arial"/>
          <w:color w:val="000000" w:themeColor="text1"/>
          <w:sz w:val="22"/>
          <w:szCs w:val="22"/>
          <w:lang w:val="fr-FR" w:bidi="de-DE"/>
        </w:rPr>
        <w:t xml:space="preserve"> GmbH fait partie du groupe Putzmeister et est spécialisée dans le développement et la production de machines à mortier et de pompes à chape. Les applications couvertes vont des chapes en ciment, chapes fluides et enduits au béton projeté, béton fin et autres applications spéciales. Les machines à mortier Putzmeister comprennent les marques Putzmeister, Brinkmann et Lancy. La production se fait au siège de l'entreprise à Aichtal, en Allemagne, ainsi qu'à Floirac (près de Bordeaux) en France. </w:t>
      </w:r>
    </w:p>
    <w:p w14:paraId="7322B743" w14:textId="77777777" w:rsidR="00DB2811" w:rsidRPr="00DB2811" w:rsidRDefault="00DB2811" w:rsidP="00DB2811">
      <w:pPr>
        <w:spacing w:line="276" w:lineRule="auto"/>
        <w:rPr>
          <w:rFonts w:cs="Arial"/>
          <w:color w:val="000000" w:themeColor="text1"/>
          <w:sz w:val="22"/>
          <w:szCs w:val="22"/>
          <w:lang w:val="fr-FR" w:bidi="de-DE"/>
        </w:rPr>
      </w:pPr>
    </w:p>
    <w:p w14:paraId="15DD77E8"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b/>
          <w:bCs/>
          <w:color w:val="000000" w:themeColor="text1"/>
          <w:sz w:val="22"/>
          <w:szCs w:val="22"/>
          <w:lang w:val="fr-FR" w:bidi="de-DE"/>
        </w:rPr>
        <w:t>À propos du groupe Putzmeister</w:t>
      </w:r>
    </w:p>
    <w:p w14:paraId="6C4DCEC7"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Le groupe Putzmeister développe et produit des machines de haute qualité technique dans les domaines suivants : pompage de béton, pompes à béton automotrices, pompes à béton stationnaires, mâts de distribution et accessoires, technologie des installations, pompage de produits industriels visqueux, projection et transport de béton dans les tunnels et les mines, machines à mortier, machines à enduire, pompage de chapes, applications d'injection et applications spéciales. Les marchés sont l'industrie du bâtiment, la construction de mines et de tunnels, les grands projets industriels, les centrales électriques et les stations d'épuration ainsi que les usines d'incinération des déchets dans le monde entier.</w:t>
      </w:r>
    </w:p>
    <w:p w14:paraId="00029DC9" w14:textId="77777777" w:rsidR="00DB2811" w:rsidRPr="00DB2811" w:rsidRDefault="00DB2811" w:rsidP="00DB2811">
      <w:pPr>
        <w:spacing w:line="276" w:lineRule="auto"/>
        <w:rPr>
          <w:rFonts w:cs="Arial"/>
          <w:color w:val="000000" w:themeColor="text1"/>
          <w:sz w:val="22"/>
          <w:szCs w:val="22"/>
          <w:lang w:val="fr-FR" w:bidi="de-DE"/>
        </w:rPr>
      </w:pPr>
    </w:p>
    <w:p w14:paraId="7F6BD44C" w14:textId="77777777" w:rsidR="00DB2811" w:rsidRPr="00DB2811" w:rsidRDefault="00DB2811" w:rsidP="00DB2811">
      <w:pPr>
        <w:spacing w:line="276" w:lineRule="auto"/>
        <w:rPr>
          <w:rFonts w:cs="Arial"/>
          <w:color w:val="000000" w:themeColor="text1"/>
          <w:sz w:val="22"/>
          <w:szCs w:val="22"/>
          <w:lang w:val="fr-FR" w:bidi="de-DE"/>
        </w:rPr>
      </w:pPr>
      <w:r w:rsidRPr="00DB2811">
        <w:rPr>
          <w:rFonts w:cs="Arial"/>
          <w:color w:val="000000" w:themeColor="text1"/>
          <w:sz w:val="22"/>
          <w:szCs w:val="22"/>
          <w:lang w:val="fr-FR" w:bidi="de-DE"/>
        </w:rPr>
        <w:t>Le siège de l'entreprise se trouve à Aichtal, en Allemagne. Avec plus de 4 000 employés, l'entreprise a réalisé un chiffre d'affaires d'un milliard d'euros au cours de l'exercice 2023.</w:t>
      </w:r>
    </w:p>
    <w:p w14:paraId="39AB5B3F" w14:textId="4C3A4106" w:rsidR="00EE7E1A" w:rsidRPr="00DB2811" w:rsidRDefault="00EE7E1A" w:rsidP="00DB2811">
      <w:pPr>
        <w:spacing w:line="276" w:lineRule="auto"/>
        <w:rPr>
          <w:rFonts w:cs="Arial"/>
          <w:b/>
          <w:sz w:val="22"/>
          <w:szCs w:val="22"/>
          <w:lang w:val="fr-FR"/>
        </w:rPr>
      </w:pPr>
    </w:p>
    <w:sectPr w:rsidR="00EE7E1A" w:rsidRPr="00DB2811"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9985F" w14:textId="77777777" w:rsidR="00CD63E2" w:rsidRDefault="00CD63E2">
      <w:r>
        <w:separator/>
      </w:r>
    </w:p>
  </w:endnote>
  <w:endnote w:type="continuationSeparator" w:id="0">
    <w:p w14:paraId="43EE2306" w14:textId="77777777" w:rsidR="00CD63E2" w:rsidRDefault="00CD63E2">
      <w:r>
        <w:continuationSeparator/>
      </w:r>
    </w:p>
  </w:endnote>
  <w:endnote w:type="continuationNotice" w:id="1">
    <w:p w14:paraId="39A80BA8" w14:textId="77777777" w:rsidR="00CD63E2" w:rsidRDefault="00CD6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Informieren Sie Ihre Mitarbeiter über den Inhalt dieser PORGA und ergänzen Sie gegebenenfalls  die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244F8486" w:rsidR="00290E1B" w:rsidRDefault="00290E1B">
    <w:pPr>
      <w:pStyle w:val="Fuzeile"/>
      <w:pBdr>
        <w:top w:val="single" w:sz="6" w:space="1" w:color="auto"/>
      </w:pBdr>
      <w:jc w:val="center"/>
      <w:rPr>
        <w:sz w:val="14"/>
      </w:rPr>
    </w:pPr>
    <w:r>
      <w:rPr>
        <w:sz w:val="14"/>
      </w:rPr>
      <w:t xml:space="preserve">Putzmeister AG  </w:t>
    </w:r>
    <w:r>
      <w:rPr>
        <w:rFonts w:ascii="Symbol" w:eastAsia="Symbol" w:hAnsi="Symbol" w:cs="Symbol"/>
        <w:sz w:val="14"/>
      </w:rPr>
      <w:t>·</w:t>
    </w:r>
    <w:r>
      <w:rPr>
        <w:sz w:val="14"/>
      </w:rPr>
      <w:t xml:space="preserve">  Postfach 2152  </w:t>
    </w:r>
    <w:r>
      <w:rPr>
        <w:rFonts w:ascii="Symbol" w:eastAsia="Symbol" w:hAnsi="Symbol" w:cs="Symbol"/>
        <w:sz w:val="14"/>
      </w:rPr>
      <w:t>·</w:t>
    </w:r>
    <w:r>
      <w:rPr>
        <w:sz w:val="14"/>
      </w:rPr>
      <w:t xml:space="preserve">  D-72629 Aichtal  </w:t>
    </w:r>
    <w:r>
      <w:rPr>
        <w:rFonts w:ascii="Symbol" w:eastAsia="Symbol" w:hAnsi="Symbol" w:cs="Symbol"/>
        <w:sz w:val="14"/>
      </w:rPr>
      <w:t>·</w:t>
    </w:r>
    <w:r>
      <w:rPr>
        <w:sz w:val="14"/>
      </w:rPr>
      <w:t xml:space="preserve">  Tel. (07127)599-0  </w:t>
    </w:r>
    <w:r>
      <w:rPr>
        <w:rFonts w:ascii="Symbol" w:eastAsia="Symbol" w:hAnsi="Symbol" w:cs="Symbol"/>
        <w:sz w:val="14"/>
      </w:rPr>
      <w:t>·</w:t>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7D443" w14:textId="77777777" w:rsidR="00CD63E2" w:rsidRDefault="00CD63E2">
      <w:r>
        <w:separator/>
      </w:r>
    </w:p>
  </w:footnote>
  <w:footnote w:type="continuationSeparator" w:id="0">
    <w:p w14:paraId="59E2CDA4" w14:textId="77777777" w:rsidR="00CD63E2" w:rsidRDefault="00CD63E2">
      <w:r>
        <w:continuationSeparator/>
      </w:r>
    </w:p>
  </w:footnote>
  <w:footnote w:type="continuationNotice" w:id="1">
    <w:p w14:paraId="0120BC94" w14:textId="77777777" w:rsidR="00CD63E2" w:rsidRDefault="00CD63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648F6136"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017B6">
      <w:rPr>
        <w:noProof/>
        <w:sz w:val="12"/>
      </w:rPr>
      <w:t>L:\PMH\MRKT\pub\Presse- und Öffentlichkeitsarbeit\Presse-Informationen\Presseinformationen\Vorlage_PMH_Presseinfo_D.doc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622840">
      <w:rPr>
        <w:noProof/>
      </w:rPr>
      <w:t>2025-03-17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77777777" w:rsidR="007A7AE4" w:rsidRPr="00E30B18" w:rsidRDefault="007A7AE4" w:rsidP="009D0413">
    <w:pPr>
      <w:pStyle w:val="Kopfzeile"/>
      <w:jc w:val="right"/>
    </w:pPr>
    <w:r>
      <w:fldChar w:fldCharType="begin"/>
    </w:r>
    <w:r w:rsidRPr="00E30B18">
      <w:instrText xml:space="preserve"> REF nr \* MERGEFORMAT </w:instrText>
    </w:r>
    <w:r>
      <w:fldChar w:fldCharType="separate"/>
    </w:r>
    <w:r w:rsidR="00A017B6">
      <w:rPr>
        <w:b/>
        <w:bCs/>
      </w:rPr>
      <w:t>Fehler! Verweisquelle konnte nicht gefunden werden.</w:t>
    </w:r>
    <w:r>
      <w:fldChar w:fldCharType="end"/>
    </w:r>
    <w:r w:rsidRPr="00E30B18">
      <w:t xml:space="preserve"> </w:t>
    </w:r>
  </w:p>
  <w:p w14:paraId="373F8BF9" w14:textId="77777777"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017B6">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77777777" w:rsidR="00290E1B" w:rsidRDefault="00A8222A">
    <w:pPr>
      <w:pStyle w:val="Kopfzeile"/>
      <w:pBdr>
        <w:bottom w:val="single" w:sz="6" w:space="1" w:color="auto"/>
      </w:pBdr>
    </w:pPr>
    <w:r>
      <w:rPr>
        <w:noProof/>
      </w:rPr>
      <mc:AlternateContent>
        <mc:Choice Requires="wpc">
          <w:drawing>
            <wp:anchor distT="0" distB="0" distL="114300" distR="114300" simplePos="0" relativeHeight="251658240"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017B6">
      <w:rPr>
        <w:noProof/>
        <w:sz w:val="12"/>
        <w:szCs w:val="12"/>
      </w:rPr>
      <w:t>L:\PMH\MRKT\pub\Presse- und Öffentlichkeitsarbeit\Presse-Informationen\Presseinformationen\Vorlage_PMH_Presseinfo_D.doc</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017B6">
      <w:rPr>
        <w:noProof/>
      </w:rPr>
      <w:t>2012-11-30</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D0D53"/>
    <w:multiLevelType w:val="hybridMultilevel"/>
    <w:tmpl w:val="DB2E1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D4071"/>
    <w:multiLevelType w:val="hybridMultilevel"/>
    <w:tmpl w:val="F45C187C"/>
    <w:lvl w:ilvl="0" w:tplc="C17C6A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5B7617"/>
    <w:multiLevelType w:val="hybridMultilevel"/>
    <w:tmpl w:val="2318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1C62A9"/>
    <w:multiLevelType w:val="hybridMultilevel"/>
    <w:tmpl w:val="D94610EA"/>
    <w:lvl w:ilvl="0" w:tplc="C17C6A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346FA2"/>
    <w:multiLevelType w:val="multilevel"/>
    <w:tmpl w:val="EF22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776418"/>
    <w:multiLevelType w:val="hybridMultilevel"/>
    <w:tmpl w:val="641C0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E34A2E"/>
    <w:multiLevelType w:val="hybridMultilevel"/>
    <w:tmpl w:val="132E0D40"/>
    <w:lvl w:ilvl="0" w:tplc="C17C6A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C61ED8"/>
    <w:multiLevelType w:val="multilevel"/>
    <w:tmpl w:val="0F26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5F0A9D"/>
    <w:multiLevelType w:val="hybridMultilevel"/>
    <w:tmpl w:val="A48ABA4A"/>
    <w:lvl w:ilvl="0" w:tplc="383237A8">
      <w:start w:val="1"/>
      <w:numFmt w:val="bullet"/>
      <w:lvlText w:val=""/>
      <w:lvlJc w:val="left"/>
      <w:pPr>
        <w:tabs>
          <w:tab w:val="num" w:pos="720"/>
        </w:tabs>
        <w:ind w:left="720" w:hanging="360"/>
      </w:pPr>
      <w:rPr>
        <w:rFonts w:ascii="Wingdings" w:hAnsi="Wingdings" w:hint="default"/>
      </w:rPr>
    </w:lvl>
    <w:lvl w:ilvl="1" w:tplc="7A9C25B4" w:tentative="1">
      <w:start w:val="1"/>
      <w:numFmt w:val="bullet"/>
      <w:lvlText w:val=""/>
      <w:lvlJc w:val="left"/>
      <w:pPr>
        <w:tabs>
          <w:tab w:val="num" w:pos="1440"/>
        </w:tabs>
        <w:ind w:left="1440" w:hanging="360"/>
      </w:pPr>
      <w:rPr>
        <w:rFonts w:ascii="Wingdings" w:hAnsi="Wingdings" w:hint="default"/>
      </w:rPr>
    </w:lvl>
    <w:lvl w:ilvl="2" w:tplc="CF9C2ADA" w:tentative="1">
      <w:start w:val="1"/>
      <w:numFmt w:val="bullet"/>
      <w:lvlText w:val=""/>
      <w:lvlJc w:val="left"/>
      <w:pPr>
        <w:tabs>
          <w:tab w:val="num" w:pos="2160"/>
        </w:tabs>
        <w:ind w:left="2160" w:hanging="360"/>
      </w:pPr>
      <w:rPr>
        <w:rFonts w:ascii="Wingdings" w:hAnsi="Wingdings" w:hint="default"/>
      </w:rPr>
    </w:lvl>
    <w:lvl w:ilvl="3" w:tplc="3C54B214" w:tentative="1">
      <w:start w:val="1"/>
      <w:numFmt w:val="bullet"/>
      <w:lvlText w:val=""/>
      <w:lvlJc w:val="left"/>
      <w:pPr>
        <w:tabs>
          <w:tab w:val="num" w:pos="2880"/>
        </w:tabs>
        <w:ind w:left="2880" w:hanging="360"/>
      </w:pPr>
      <w:rPr>
        <w:rFonts w:ascii="Wingdings" w:hAnsi="Wingdings" w:hint="default"/>
      </w:rPr>
    </w:lvl>
    <w:lvl w:ilvl="4" w:tplc="31EA5FD6" w:tentative="1">
      <w:start w:val="1"/>
      <w:numFmt w:val="bullet"/>
      <w:lvlText w:val=""/>
      <w:lvlJc w:val="left"/>
      <w:pPr>
        <w:tabs>
          <w:tab w:val="num" w:pos="3600"/>
        </w:tabs>
        <w:ind w:left="3600" w:hanging="360"/>
      </w:pPr>
      <w:rPr>
        <w:rFonts w:ascii="Wingdings" w:hAnsi="Wingdings" w:hint="default"/>
      </w:rPr>
    </w:lvl>
    <w:lvl w:ilvl="5" w:tplc="114043B8" w:tentative="1">
      <w:start w:val="1"/>
      <w:numFmt w:val="bullet"/>
      <w:lvlText w:val=""/>
      <w:lvlJc w:val="left"/>
      <w:pPr>
        <w:tabs>
          <w:tab w:val="num" w:pos="4320"/>
        </w:tabs>
        <w:ind w:left="4320" w:hanging="360"/>
      </w:pPr>
      <w:rPr>
        <w:rFonts w:ascii="Wingdings" w:hAnsi="Wingdings" w:hint="default"/>
      </w:rPr>
    </w:lvl>
    <w:lvl w:ilvl="6" w:tplc="665670C8" w:tentative="1">
      <w:start w:val="1"/>
      <w:numFmt w:val="bullet"/>
      <w:lvlText w:val=""/>
      <w:lvlJc w:val="left"/>
      <w:pPr>
        <w:tabs>
          <w:tab w:val="num" w:pos="5040"/>
        </w:tabs>
        <w:ind w:left="5040" w:hanging="360"/>
      </w:pPr>
      <w:rPr>
        <w:rFonts w:ascii="Wingdings" w:hAnsi="Wingdings" w:hint="default"/>
      </w:rPr>
    </w:lvl>
    <w:lvl w:ilvl="7" w:tplc="34866E42" w:tentative="1">
      <w:start w:val="1"/>
      <w:numFmt w:val="bullet"/>
      <w:lvlText w:val=""/>
      <w:lvlJc w:val="left"/>
      <w:pPr>
        <w:tabs>
          <w:tab w:val="num" w:pos="5760"/>
        </w:tabs>
        <w:ind w:left="5760" w:hanging="360"/>
      </w:pPr>
      <w:rPr>
        <w:rFonts w:ascii="Wingdings" w:hAnsi="Wingdings" w:hint="default"/>
      </w:rPr>
    </w:lvl>
    <w:lvl w:ilvl="8" w:tplc="765C1EB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5A0A0BE7"/>
    <w:multiLevelType w:val="hybridMultilevel"/>
    <w:tmpl w:val="93C42FFC"/>
    <w:lvl w:ilvl="0" w:tplc="C17C6A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3111ED"/>
    <w:multiLevelType w:val="hybridMultilevel"/>
    <w:tmpl w:val="AEF43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145496"/>
    <w:multiLevelType w:val="hybridMultilevel"/>
    <w:tmpl w:val="AD529C6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E6F6421"/>
    <w:multiLevelType w:val="hybridMultilevel"/>
    <w:tmpl w:val="2F4CE6E8"/>
    <w:lvl w:ilvl="0" w:tplc="DFC411BE">
      <w:start w:val="1"/>
      <w:numFmt w:val="bullet"/>
      <w:lvlText w:val=""/>
      <w:lvlJc w:val="left"/>
      <w:pPr>
        <w:tabs>
          <w:tab w:val="num" w:pos="720"/>
        </w:tabs>
        <w:ind w:left="720" w:hanging="360"/>
      </w:pPr>
      <w:rPr>
        <w:rFonts w:ascii="Wingdings" w:hAnsi="Wingdings" w:hint="default"/>
      </w:rPr>
    </w:lvl>
    <w:lvl w:ilvl="1" w:tplc="0BFAB89C" w:tentative="1">
      <w:start w:val="1"/>
      <w:numFmt w:val="bullet"/>
      <w:lvlText w:val=""/>
      <w:lvlJc w:val="left"/>
      <w:pPr>
        <w:tabs>
          <w:tab w:val="num" w:pos="1440"/>
        </w:tabs>
        <w:ind w:left="1440" w:hanging="360"/>
      </w:pPr>
      <w:rPr>
        <w:rFonts w:ascii="Wingdings" w:hAnsi="Wingdings" w:hint="default"/>
      </w:rPr>
    </w:lvl>
    <w:lvl w:ilvl="2" w:tplc="E9FAC126" w:tentative="1">
      <w:start w:val="1"/>
      <w:numFmt w:val="bullet"/>
      <w:lvlText w:val=""/>
      <w:lvlJc w:val="left"/>
      <w:pPr>
        <w:tabs>
          <w:tab w:val="num" w:pos="2160"/>
        </w:tabs>
        <w:ind w:left="2160" w:hanging="360"/>
      </w:pPr>
      <w:rPr>
        <w:rFonts w:ascii="Wingdings" w:hAnsi="Wingdings" w:hint="default"/>
      </w:rPr>
    </w:lvl>
    <w:lvl w:ilvl="3" w:tplc="4B124768" w:tentative="1">
      <w:start w:val="1"/>
      <w:numFmt w:val="bullet"/>
      <w:lvlText w:val=""/>
      <w:lvlJc w:val="left"/>
      <w:pPr>
        <w:tabs>
          <w:tab w:val="num" w:pos="2880"/>
        </w:tabs>
        <w:ind w:left="2880" w:hanging="360"/>
      </w:pPr>
      <w:rPr>
        <w:rFonts w:ascii="Wingdings" w:hAnsi="Wingdings" w:hint="default"/>
      </w:rPr>
    </w:lvl>
    <w:lvl w:ilvl="4" w:tplc="F5904EAC" w:tentative="1">
      <w:start w:val="1"/>
      <w:numFmt w:val="bullet"/>
      <w:lvlText w:val=""/>
      <w:lvlJc w:val="left"/>
      <w:pPr>
        <w:tabs>
          <w:tab w:val="num" w:pos="3600"/>
        </w:tabs>
        <w:ind w:left="3600" w:hanging="360"/>
      </w:pPr>
      <w:rPr>
        <w:rFonts w:ascii="Wingdings" w:hAnsi="Wingdings" w:hint="default"/>
      </w:rPr>
    </w:lvl>
    <w:lvl w:ilvl="5" w:tplc="7E88AE34" w:tentative="1">
      <w:start w:val="1"/>
      <w:numFmt w:val="bullet"/>
      <w:lvlText w:val=""/>
      <w:lvlJc w:val="left"/>
      <w:pPr>
        <w:tabs>
          <w:tab w:val="num" w:pos="4320"/>
        </w:tabs>
        <w:ind w:left="4320" w:hanging="360"/>
      </w:pPr>
      <w:rPr>
        <w:rFonts w:ascii="Wingdings" w:hAnsi="Wingdings" w:hint="default"/>
      </w:rPr>
    </w:lvl>
    <w:lvl w:ilvl="6" w:tplc="89608A64" w:tentative="1">
      <w:start w:val="1"/>
      <w:numFmt w:val="bullet"/>
      <w:lvlText w:val=""/>
      <w:lvlJc w:val="left"/>
      <w:pPr>
        <w:tabs>
          <w:tab w:val="num" w:pos="5040"/>
        </w:tabs>
        <w:ind w:left="5040" w:hanging="360"/>
      </w:pPr>
      <w:rPr>
        <w:rFonts w:ascii="Wingdings" w:hAnsi="Wingdings" w:hint="default"/>
      </w:rPr>
    </w:lvl>
    <w:lvl w:ilvl="7" w:tplc="8D6E582A" w:tentative="1">
      <w:start w:val="1"/>
      <w:numFmt w:val="bullet"/>
      <w:lvlText w:val=""/>
      <w:lvlJc w:val="left"/>
      <w:pPr>
        <w:tabs>
          <w:tab w:val="num" w:pos="5760"/>
        </w:tabs>
        <w:ind w:left="5760" w:hanging="360"/>
      </w:pPr>
      <w:rPr>
        <w:rFonts w:ascii="Wingdings" w:hAnsi="Wingdings" w:hint="default"/>
      </w:rPr>
    </w:lvl>
    <w:lvl w:ilvl="8" w:tplc="B67ADCB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F357DC"/>
    <w:multiLevelType w:val="hybridMultilevel"/>
    <w:tmpl w:val="BF640C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6845218">
    <w:abstractNumId w:val="5"/>
  </w:num>
  <w:num w:numId="2" w16cid:durableId="369382294">
    <w:abstractNumId w:val="15"/>
  </w:num>
  <w:num w:numId="3" w16cid:durableId="773866073">
    <w:abstractNumId w:val="12"/>
  </w:num>
  <w:num w:numId="4" w16cid:durableId="188106585">
    <w:abstractNumId w:val="18"/>
  </w:num>
  <w:num w:numId="5" w16cid:durableId="1404450399">
    <w:abstractNumId w:val="20"/>
  </w:num>
  <w:num w:numId="6" w16cid:durableId="56826036">
    <w:abstractNumId w:val="25"/>
  </w:num>
  <w:num w:numId="7" w16cid:durableId="2036497483">
    <w:abstractNumId w:val="11"/>
  </w:num>
  <w:num w:numId="8" w16cid:durableId="1961690639">
    <w:abstractNumId w:val="17"/>
  </w:num>
  <w:num w:numId="9" w16cid:durableId="2018995188">
    <w:abstractNumId w:val="8"/>
  </w:num>
  <w:num w:numId="10" w16cid:durableId="41486850">
    <w:abstractNumId w:val="14"/>
  </w:num>
  <w:num w:numId="11" w16cid:durableId="131290034">
    <w:abstractNumId w:val="3"/>
  </w:num>
  <w:num w:numId="12" w16cid:durableId="2020423370">
    <w:abstractNumId w:val="4"/>
  </w:num>
  <w:num w:numId="13" w16cid:durableId="1211723698">
    <w:abstractNumId w:val="16"/>
  </w:num>
  <w:num w:numId="14" w16cid:durableId="224221334">
    <w:abstractNumId w:val="23"/>
  </w:num>
  <w:num w:numId="15" w16cid:durableId="543521094">
    <w:abstractNumId w:val="9"/>
  </w:num>
  <w:num w:numId="16" w16cid:durableId="436675762">
    <w:abstractNumId w:val="24"/>
  </w:num>
  <w:num w:numId="17" w16cid:durableId="853884368">
    <w:abstractNumId w:val="0"/>
  </w:num>
  <w:num w:numId="18" w16cid:durableId="1158810244">
    <w:abstractNumId w:val="7"/>
  </w:num>
  <w:num w:numId="19" w16cid:durableId="558711857">
    <w:abstractNumId w:val="13"/>
  </w:num>
  <w:num w:numId="20" w16cid:durableId="501970638">
    <w:abstractNumId w:val="2"/>
  </w:num>
  <w:num w:numId="21" w16cid:durableId="2034458412">
    <w:abstractNumId w:val="22"/>
  </w:num>
  <w:num w:numId="22" w16cid:durableId="155387235">
    <w:abstractNumId w:val="21"/>
  </w:num>
  <w:num w:numId="23" w16cid:durableId="1371104371">
    <w:abstractNumId w:val="6"/>
  </w:num>
  <w:num w:numId="24" w16cid:durableId="1795252729">
    <w:abstractNumId w:val="10"/>
  </w:num>
  <w:num w:numId="25" w16cid:durableId="1565334157">
    <w:abstractNumId w:val="19"/>
  </w:num>
  <w:num w:numId="26" w16cid:durableId="1734236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44C"/>
    <w:rsid w:val="00005C91"/>
    <w:rsid w:val="00006A82"/>
    <w:rsid w:val="00006EB2"/>
    <w:rsid w:val="00007310"/>
    <w:rsid w:val="00011A32"/>
    <w:rsid w:val="00013CEB"/>
    <w:rsid w:val="00016F1D"/>
    <w:rsid w:val="000173A8"/>
    <w:rsid w:val="00017F79"/>
    <w:rsid w:val="000200A7"/>
    <w:rsid w:val="000229FA"/>
    <w:rsid w:val="00023793"/>
    <w:rsid w:val="00024577"/>
    <w:rsid w:val="00025EDC"/>
    <w:rsid w:val="00027811"/>
    <w:rsid w:val="00035E1E"/>
    <w:rsid w:val="00041B3D"/>
    <w:rsid w:val="00041DB4"/>
    <w:rsid w:val="0004777F"/>
    <w:rsid w:val="00055DA4"/>
    <w:rsid w:val="00057598"/>
    <w:rsid w:val="000614D8"/>
    <w:rsid w:val="00066469"/>
    <w:rsid w:val="00067B87"/>
    <w:rsid w:val="00076353"/>
    <w:rsid w:val="00082938"/>
    <w:rsid w:val="00083BC3"/>
    <w:rsid w:val="00084CA4"/>
    <w:rsid w:val="000929C9"/>
    <w:rsid w:val="00093259"/>
    <w:rsid w:val="00094E43"/>
    <w:rsid w:val="00095EEC"/>
    <w:rsid w:val="000A70BE"/>
    <w:rsid w:val="000A7A9E"/>
    <w:rsid w:val="000B5C44"/>
    <w:rsid w:val="000C029C"/>
    <w:rsid w:val="000C1008"/>
    <w:rsid w:val="000C1A8A"/>
    <w:rsid w:val="000C27D3"/>
    <w:rsid w:val="000C35B6"/>
    <w:rsid w:val="000C3684"/>
    <w:rsid w:val="000C52FB"/>
    <w:rsid w:val="000C7182"/>
    <w:rsid w:val="000D1A11"/>
    <w:rsid w:val="000D5688"/>
    <w:rsid w:val="000E0136"/>
    <w:rsid w:val="000E32F0"/>
    <w:rsid w:val="000E506F"/>
    <w:rsid w:val="000F1A87"/>
    <w:rsid w:val="000F3F76"/>
    <w:rsid w:val="000F7177"/>
    <w:rsid w:val="000F75DD"/>
    <w:rsid w:val="00101B59"/>
    <w:rsid w:val="00106276"/>
    <w:rsid w:val="00107E9C"/>
    <w:rsid w:val="00113EAD"/>
    <w:rsid w:val="00126AB2"/>
    <w:rsid w:val="00127637"/>
    <w:rsid w:val="00134044"/>
    <w:rsid w:val="001357E5"/>
    <w:rsid w:val="00136D7B"/>
    <w:rsid w:val="00141E38"/>
    <w:rsid w:val="00141FFB"/>
    <w:rsid w:val="001421B6"/>
    <w:rsid w:val="00142340"/>
    <w:rsid w:val="00145DE7"/>
    <w:rsid w:val="001527B0"/>
    <w:rsid w:val="001565B2"/>
    <w:rsid w:val="00164468"/>
    <w:rsid w:val="001661E5"/>
    <w:rsid w:val="00177C0F"/>
    <w:rsid w:val="00183294"/>
    <w:rsid w:val="001841BF"/>
    <w:rsid w:val="00196ADE"/>
    <w:rsid w:val="001A08D7"/>
    <w:rsid w:val="001A17C8"/>
    <w:rsid w:val="001A21B6"/>
    <w:rsid w:val="001A2A1A"/>
    <w:rsid w:val="001A3E08"/>
    <w:rsid w:val="001A50AB"/>
    <w:rsid w:val="001A522E"/>
    <w:rsid w:val="001A7DD6"/>
    <w:rsid w:val="001B4256"/>
    <w:rsid w:val="001B43B0"/>
    <w:rsid w:val="001D0722"/>
    <w:rsid w:val="001D3C1C"/>
    <w:rsid w:val="001D3FFF"/>
    <w:rsid w:val="001D41E1"/>
    <w:rsid w:val="001D4EB3"/>
    <w:rsid w:val="001D6789"/>
    <w:rsid w:val="001D6D26"/>
    <w:rsid w:val="001D7FB7"/>
    <w:rsid w:val="001E1156"/>
    <w:rsid w:val="001E55DF"/>
    <w:rsid w:val="001E65D6"/>
    <w:rsid w:val="001E7626"/>
    <w:rsid w:val="001F17B9"/>
    <w:rsid w:val="001F2002"/>
    <w:rsid w:val="001F25A3"/>
    <w:rsid w:val="001F5F86"/>
    <w:rsid w:val="002034FF"/>
    <w:rsid w:val="00217C0A"/>
    <w:rsid w:val="002204BB"/>
    <w:rsid w:val="00220F06"/>
    <w:rsid w:val="002275DC"/>
    <w:rsid w:val="00235AD2"/>
    <w:rsid w:val="00237511"/>
    <w:rsid w:val="0024021D"/>
    <w:rsid w:val="002519BA"/>
    <w:rsid w:val="002524A9"/>
    <w:rsid w:val="00253F64"/>
    <w:rsid w:val="002540C7"/>
    <w:rsid w:val="00254EF9"/>
    <w:rsid w:val="00256C9E"/>
    <w:rsid w:val="00257077"/>
    <w:rsid w:val="00261286"/>
    <w:rsid w:val="00266E5B"/>
    <w:rsid w:val="00270002"/>
    <w:rsid w:val="00272EAD"/>
    <w:rsid w:val="00272F2A"/>
    <w:rsid w:val="00273683"/>
    <w:rsid w:val="002857A3"/>
    <w:rsid w:val="00290026"/>
    <w:rsid w:val="00290E02"/>
    <w:rsid w:val="00290E1B"/>
    <w:rsid w:val="00291738"/>
    <w:rsid w:val="00291C68"/>
    <w:rsid w:val="002945AC"/>
    <w:rsid w:val="002A01A2"/>
    <w:rsid w:val="002A23D5"/>
    <w:rsid w:val="002A5B7B"/>
    <w:rsid w:val="002A6024"/>
    <w:rsid w:val="002A6DD3"/>
    <w:rsid w:val="002B14A2"/>
    <w:rsid w:val="002B1FC6"/>
    <w:rsid w:val="002B3AD0"/>
    <w:rsid w:val="002B4AA5"/>
    <w:rsid w:val="002B630E"/>
    <w:rsid w:val="002C09E4"/>
    <w:rsid w:val="002C4233"/>
    <w:rsid w:val="002D458D"/>
    <w:rsid w:val="002D646F"/>
    <w:rsid w:val="002E0081"/>
    <w:rsid w:val="002E0D27"/>
    <w:rsid w:val="002E4621"/>
    <w:rsid w:val="002E6951"/>
    <w:rsid w:val="002F2465"/>
    <w:rsid w:val="00300D85"/>
    <w:rsid w:val="003045EC"/>
    <w:rsid w:val="00305CFB"/>
    <w:rsid w:val="00312E79"/>
    <w:rsid w:val="00313B32"/>
    <w:rsid w:val="00316D80"/>
    <w:rsid w:val="003210CE"/>
    <w:rsid w:val="00325602"/>
    <w:rsid w:val="00335008"/>
    <w:rsid w:val="00336DD6"/>
    <w:rsid w:val="00336F0B"/>
    <w:rsid w:val="00347989"/>
    <w:rsid w:val="00352C8A"/>
    <w:rsid w:val="0035604C"/>
    <w:rsid w:val="00360279"/>
    <w:rsid w:val="003609D9"/>
    <w:rsid w:val="00363987"/>
    <w:rsid w:val="00364EF9"/>
    <w:rsid w:val="003672B1"/>
    <w:rsid w:val="00370CCB"/>
    <w:rsid w:val="003737C6"/>
    <w:rsid w:val="00374469"/>
    <w:rsid w:val="003752CD"/>
    <w:rsid w:val="003777DE"/>
    <w:rsid w:val="00386F49"/>
    <w:rsid w:val="00392465"/>
    <w:rsid w:val="00392BB2"/>
    <w:rsid w:val="003A3AA0"/>
    <w:rsid w:val="003A6C8A"/>
    <w:rsid w:val="003ABCC5"/>
    <w:rsid w:val="003B49CD"/>
    <w:rsid w:val="003B4D03"/>
    <w:rsid w:val="003B5449"/>
    <w:rsid w:val="003B5596"/>
    <w:rsid w:val="003B5D39"/>
    <w:rsid w:val="003B6958"/>
    <w:rsid w:val="003C2922"/>
    <w:rsid w:val="003D1B3B"/>
    <w:rsid w:val="003D7CFF"/>
    <w:rsid w:val="003E3C52"/>
    <w:rsid w:val="003E77E3"/>
    <w:rsid w:val="003F4B63"/>
    <w:rsid w:val="004023DA"/>
    <w:rsid w:val="00403637"/>
    <w:rsid w:val="004069F3"/>
    <w:rsid w:val="004113B2"/>
    <w:rsid w:val="004172CF"/>
    <w:rsid w:val="00422626"/>
    <w:rsid w:val="004311AF"/>
    <w:rsid w:val="00436D4E"/>
    <w:rsid w:val="004373F7"/>
    <w:rsid w:val="00440E9B"/>
    <w:rsid w:val="004539F1"/>
    <w:rsid w:val="0045486B"/>
    <w:rsid w:val="0045712F"/>
    <w:rsid w:val="004620FF"/>
    <w:rsid w:val="004633EF"/>
    <w:rsid w:val="0046587D"/>
    <w:rsid w:val="00466674"/>
    <w:rsid w:val="00466CF8"/>
    <w:rsid w:val="0047366D"/>
    <w:rsid w:val="0047445B"/>
    <w:rsid w:val="00476963"/>
    <w:rsid w:val="00477EF0"/>
    <w:rsid w:val="004852DF"/>
    <w:rsid w:val="00485A24"/>
    <w:rsid w:val="0049280A"/>
    <w:rsid w:val="00496707"/>
    <w:rsid w:val="004A046F"/>
    <w:rsid w:val="004A098A"/>
    <w:rsid w:val="004A2E7F"/>
    <w:rsid w:val="004B31C8"/>
    <w:rsid w:val="004C1C5F"/>
    <w:rsid w:val="004C51D4"/>
    <w:rsid w:val="004D1355"/>
    <w:rsid w:val="004D2E54"/>
    <w:rsid w:val="004D595A"/>
    <w:rsid w:val="004D5F1B"/>
    <w:rsid w:val="004E0221"/>
    <w:rsid w:val="004E2CCE"/>
    <w:rsid w:val="004E3DDF"/>
    <w:rsid w:val="004E420C"/>
    <w:rsid w:val="004E5241"/>
    <w:rsid w:val="004F0F65"/>
    <w:rsid w:val="004F6002"/>
    <w:rsid w:val="004F71E5"/>
    <w:rsid w:val="005008F3"/>
    <w:rsid w:val="005015FD"/>
    <w:rsid w:val="0050197E"/>
    <w:rsid w:val="00503162"/>
    <w:rsid w:val="00505E64"/>
    <w:rsid w:val="00506F16"/>
    <w:rsid w:val="005129A1"/>
    <w:rsid w:val="0051455F"/>
    <w:rsid w:val="00520B0D"/>
    <w:rsid w:val="00523BAA"/>
    <w:rsid w:val="005265C9"/>
    <w:rsid w:val="00532524"/>
    <w:rsid w:val="0053349D"/>
    <w:rsid w:val="00535B2D"/>
    <w:rsid w:val="00536625"/>
    <w:rsid w:val="005373DF"/>
    <w:rsid w:val="00546E00"/>
    <w:rsid w:val="00551BED"/>
    <w:rsid w:val="00554C9D"/>
    <w:rsid w:val="00556D5F"/>
    <w:rsid w:val="00557C35"/>
    <w:rsid w:val="00562C1F"/>
    <w:rsid w:val="00564BB4"/>
    <w:rsid w:val="0056583F"/>
    <w:rsid w:val="00570379"/>
    <w:rsid w:val="00570BB3"/>
    <w:rsid w:val="0057157F"/>
    <w:rsid w:val="00572FA6"/>
    <w:rsid w:val="00573CB4"/>
    <w:rsid w:val="00574406"/>
    <w:rsid w:val="0057499C"/>
    <w:rsid w:val="00575338"/>
    <w:rsid w:val="00580BF8"/>
    <w:rsid w:val="00580DB5"/>
    <w:rsid w:val="00585521"/>
    <w:rsid w:val="005908D3"/>
    <w:rsid w:val="00595467"/>
    <w:rsid w:val="005978F6"/>
    <w:rsid w:val="005A2A43"/>
    <w:rsid w:val="005A3939"/>
    <w:rsid w:val="005A5D82"/>
    <w:rsid w:val="005B184F"/>
    <w:rsid w:val="005B4977"/>
    <w:rsid w:val="005B4AE3"/>
    <w:rsid w:val="005B678D"/>
    <w:rsid w:val="005B7A13"/>
    <w:rsid w:val="005C1EB1"/>
    <w:rsid w:val="005C388C"/>
    <w:rsid w:val="005C5E9B"/>
    <w:rsid w:val="005C7EBA"/>
    <w:rsid w:val="005D0F03"/>
    <w:rsid w:val="005D2ABB"/>
    <w:rsid w:val="005D7CEB"/>
    <w:rsid w:val="005E029D"/>
    <w:rsid w:val="005E4A35"/>
    <w:rsid w:val="005F61F4"/>
    <w:rsid w:val="005F7FCC"/>
    <w:rsid w:val="006001AB"/>
    <w:rsid w:val="0060207B"/>
    <w:rsid w:val="006028EF"/>
    <w:rsid w:val="006046B4"/>
    <w:rsid w:val="00605421"/>
    <w:rsid w:val="00611056"/>
    <w:rsid w:val="00613288"/>
    <w:rsid w:val="00614505"/>
    <w:rsid w:val="00614E51"/>
    <w:rsid w:val="00615150"/>
    <w:rsid w:val="00622840"/>
    <w:rsid w:val="00622A56"/>
    <w:rsid w:val="00631564"/>
    <w:rsid w:val="00633611"/>
    <w:rsid w:val="006448EA"/>
    <w:rsid w:val="00647578"/>
    <w:rsid w:val="00651DD3"/>
    <w:rsid w:val="00652400"/>
    <w:rsid w:val="00654E00"/>
    <w:rsid w:val="00661BBC"/>
    <w:rsid w:val="00661D36"/>
    <w:rsid w:val="006646D6"/>
    <w:rsid w:val="00664A75"/>
    <w:rsid w:val="00664E67"/>
    <w:rsid w:val="00667F0E"/>
    <w:rsid w:val="00670FF8"/>
    <w:rsid w:val="00680202"/>
    <w:rsid w:val="00680FBC"/>
    <w:rsid w:val="00681E87"/>
    <w:rsid w:val="00684CE9"/>
    <w:rsid w:val="0068617F"/>
    <w:rsid w:val="00690FCC"/>
    <w:rsid w:val="00692D2D"/>
    <w:rsid w:val="006949C8"/>
    <w:rsid w:val="006A7D59"/>
    <w:rsid w:val="006B0497"/>
    <w:rsid w:val="006B2EE2"/>
    <w:rsid w:val="006B430E"/>
    <w:rsid w:val="006B5A97"/>
    <w:rsid w:val="006B5D54"/>
    <w:rsid w:val="006B6688"/>
    <w:rsid w:val="006B6D36"/>
    <w:rsid w:val="006C47C3"/>
    <w:rsid w:val="006C5DBF"/>
    <w:rsid w:val="006D50D9"/>
    <w:rsid w:val="006D733A"/>
    <w:rsid w:val="006E297B"/>
    <w:rsid w:val="006F0038"/>
    <w:rsid w:val="006F11C3"/>
    <w:rsid w:val="006F1BE6"/>
    <w:rsid w:val="006F22F5"/>
    <w:rsid w:val="006F7455"/>
    <w:rsid w:val="0070122C"/>
    <w:rsid w:val="00701BD7"/>
    <w:rsid w:val="00702DD9"/>
    <w:rsid w:val="007053AE"/>
    <w:rsid w:val="00705C1A"/>
    <w:rsid w:val="0072223D"/>
    <w:rsid w:val="00722E41"/>
    <w:rsid w:val="00723D25"/>
    <w:rsid w:val="00724A2B"/>
    <w:rsid w:val="00727728"/>
    <w:rsid w:val="007279AE"/>
    <w:rsid w:val="00733A33"/>
    <w:rsid w:val="007355E6"/>
    <w:rsid w:val="00741470"/>
    <w:rsid w:val="00742BE4"/>
    <w:rsid w:val="007447EB"/>
    <w:rsid w:val="00744B5B"/>
    <w:rsid w:val="00747EC9"/>
    <w:rsid w:val="0075697D"/>
    <w:rsid w:val="00756E2F"/>
    <w:rsid w:val="0076314B"/>
    <w:rsid w:val="007645A6"/>
    <w:rsid w:val="007661B1"/>
    <w:rsid w:val="0077183E"/>
    <w:rsid w:val="007744C6"/>
    <w:rsid w:val="00775682"/>
    <w:rsid w:val="00782BF6"/>
    <w:rsid w:val="007832C7"/>
    <w:rsid w:val="00784735"/>
    <w:rsid w:val="00790358"/>
    <w:rsid w:val="00791ED4"/>
    <w:rsid w:val="007934EF"/>
    <w:rsid w:val="007958DE"/>
    <w:rsid w:val="00795CEE"/>
    <w:rsid w:val="007975B7"/>
    <w:rsid w:val="007A0F3C"/>
    <w:rsid w:val="007A3071"/>
    <w:rsid w:val="007A7AE4"/>
    <w:rsid w:val="007B0856"/>
    <w:rsid w:val="007B1193"/>
    <w:rsid w:val="007B1AB7"/>
    <w:rsid w:val="007B4254"/>
    <w:rsid w:val="007B6BDD"/>
    <w:rsid w:val="007C467D"/>
    <w:rsid w:val="007C5636"/>
    <w:rsid w:val="007C774F"/>
    <w:rsid w:val="007D29D1"/>
    <w:rsid w:val="007D658D"/>
    <w:rsid w:val="007D6B65"/>
    <w:rsid w:val="007E10B4"/>
    <w:rsid w:val="007E3014"/>
    <w:rsid w:val="007E7B3B"/>
    <w:rsid w:val="007F4E39"/>
    <w:rsid w:val="00800AC3"/>
    <w:rsid w:val="00801ECB"/>
    <w:rsid w:val="008042E6"/>
    <w:rsid w:val="0081241A"/>
    <w:rsid w:val="00813D04"/>
    <w:rsid w:val="00826AFD"/>
    <w:rsid w:val="00831DF1"/>
    <w:rsid w:val="00832992"/>
    <w:rsid w:val="00832EA5"/>
    <w:rsid w:val="00840C27"/>
    <w:rsid w:val="00843A20"/>
    <w:rsid w:val="00845152"/>
    <w:rsid w:val="00850083"/>
    <w:rsid w:val="00850828"/>
    <w:rsid w:val="00852F9F"/>
    <w:rsid w:val="008539DE"/>
    <w:rsid w:val="0085497E"/>
    <w:rsid w:val="0085696C"/>
    <w:rsid w:val="00861BD3"/>
    <w:rsid w:val="00862CF4"/>
    <w:rsid w:val="0086475C"/>
    <w:rsid w:val="0086631E"/>
    <w:rsid w:val="00866531"/>
    <w:rsid w:val="00866D0A"/>
    <w:rsid w:val="008674F1"/>
    <w:rsid w:val="00881E4E"/>
    <w:rsid w:val="00882590"/>
    <w:rsid w:val="0088468A"/>
    <w:rsid w:val="00890A46"/>
    <w:rsid w:val="00892DF3"/>
    <w:rsid w:val="00892F40"/>
    <w:rsid w:val="008A2BE7"/>
    <w:rsid w:val="008A5962"/>
    <w:rsid w:val="008A708F"/>
    <w:rsid w:val="008B07AD"/>
    <w:rsid w:val="008B2EDA"/>
    <w:rsid w:val="008B3CB8"/>
    <w:rsid w:val="008B6960"/>
    <w:rsid w:val="008C0530"/>
    <w:rsid w:val="008C1B78"/>
    <w:rsid w:val="008C1F94"/>
    <w:rsid w:val="008C2E40"/>
    <w:rsid w:val="008C6250"/>
    <w:rsid w:val="008D381F"/>
    <w:rsid w:val="008D7747"/>
    <w:rsid w:val="008E0685"/>
    <w:rsid w:val="008E6612"/>
    <w:rsid w:val="008E693A"/>
    <w:rsid w:val="008F5FFC"/>
    <w:rsid w:val="008F752E"/>
    <w:rsid w:val="00901CFE"/>
    <w:rsid w:val="0090434A"/>
    <w:rsid w:val="00905C49"/>
    <w:rsid w:val="0090782D"/>
    <w:rsid w:val="00913C8F"/>
    <w:rsid w:val="00917EEB"/>
    <w:rsid w:val="00920012"/>
    <w:rsid w:val="009220B6"/>
    <w:rsid w:val="00924183"/>
    <w:rsid w:val="00934899"/>
    <w:rsid w:val="00942FF4"/>
    <w:rsid w:val="0094559E"/>
    <w:rsid w:val="00951347"/>
    <w:rsid w:val="00951A2C"/>
    <w:rsid w:val="00952FF9"/>
    <w:rsid w:val="0095672B"/>
    <w:rsid w:val="0096263B"/>
    <w:rsid w:val="0096796B"/>
    <w:rsid w:val="00972D8D"/>
    <w:rsid w:val="00973F0A"/>
    <w:rsid w:val="00974099"/>
    <w:rsid w:val="0097437A"/>
    <w:rsid w:val="00974FFC"/>
    <w:rsid w:val="00975067"/>
    <w:rsid w:val="00975D92"/>
    <w:rsid w:val="00981777"/>
    <w:rsid w:val="009854D4"/>
    <w:rsid w:val="00985C1B"/>
    <w:rsid w:val="00987B74"/>
    <w:rsid w:val="00995E14"/>
    <w:rsid w:val="00996965"/>
    <w:rsid w:val="009977CA"/>
    <w:rsid w:val="009A2AB5"/>
    <w:rsid w:val="009A3958"/>
    <w:rsid w:val="009A4105"/>
    <w:rsid w:val="009B003F"/>
    <w:rsid w:val="009B1924"/>
    <w:rsid w:val="009C02B3"/>
    <w:rsid w:val="009C101A"/>
    <w:rsid w:val="009C58A4"/>
    <w:rsid w:val="009C6A84"/>
    <w:rsid w:val="009D0413"/>
    <w:rsid w:val="009D2853"/>
    <w:rsid w:val="009D2B68"/>
    <w:rsid w:val="009E6431"/>
    <w:rsid w:val="009F2419"/>
    <w:rsid w:val="009F42B8"/>
    <w:rsid w:val="009F44EE"/>
    <w:rsid w:val="009F73FF"/>
    <w:rsid w:val="00A00066"/>
    <w:rsid w:val="00A01296"/>
    <w:rsid w:val="00A017B6"/>
    <w:rsid w:val="00A03BAD"/>
    <w:rsid w:val="00A04B0C"/>
    <w:rsid w:val="00A1057F"/>
    <w:rsid w:val="00A12537"/>
    <w:rsid w:val="00A14B98"/>
    <w:rsid w:val="00A1516F"/>
    <w:rsid w:val="00A15E12"/>
    <w:rsid w:val="00A15E68"/>
    <w:rsid w:val="00A177EE"/>
    <w:rsid w:val="00A24696"/>
    <w:rsid w:val="00A343F7"/>
    <w:rsid w:val="00A35F0F"/>
    <w:rsid w:val="00A3611C"/>
    <w:rsid w:val="00A41678"/>
    <w:rsid w:val="00A42A2A"/>
    <w:rsid w:val="00A44C6C"/>
    <w:rsid w:val="00A46EE8"/>
    <w:rsid w:val="00A47860"/>
    <w:rsid w:val="00A51153"/>
    <w:rsid w:val="00A5241D"/>
    <w:rsid w:val="00A52DA7"/>
    <w:rsid w:val="00A54241"/>
    <w:rsid w:val="00A54299"/>
    <w:rsid w:val="00A60C39"/>
    <w:rsid w:val="00A60C3B"/>
    <w:rsid w:val="00A62AC6"/>
    <w:rsid w:val="00A66627"/>
    <w:rsid w:val="00A71731"/>
    <w:rsid w:val="00A72FD5"/>
    <w:rsid w:val="00A73788"/>
    <w:rsid w:val="00A8222A"/>
    <w:rsid w:val="00A82DEB"/>
    <w:rsid w:val="00A8406B"/>
    <w:rsid w:val="00A9182C"/>
    <w:rsid w:val="00A92FAB"/>
    <w:rsid w:val="00A94EDB"/>
    <w:rsid w:val="00AA252D"/>
    <w:rsid w:val="00AB1CB8"/>
    <w:rsid w:val="00AC07E6"/>
    <w:rsid w:val="00AC18FA"/>
    <w:rsid w:val="00AC3314"/>
    <w:rsid w:val="00AD4C30"/>
    <w:rsid w:val="00AE266C"/>
    <w:rsid w:val="00AE29F3"/>
    <w:rsid w:val="00AE7AEA"/>
    <w:rsid w:val="00AF40F4"/>
    <w:rsid w:val="00AF6D94"/>
    <w:rsid w:val="00B01C15"/>
    <w:rsid w:val="00B07ABD"/>
    <w:rsid w:val="00B07C5B"/>
    <w:rsid w:val="00B124A0"/>
    <w:rsid w:val="00B15DB7"/>
    <w:rsid w:val="00B16F52"/>
    <w:rsid w:val="00B23925"/>
    <w:rsid w:val="00B2794A"/>
    <w:rsid w:val="00B308E7"/>
    <w:rsid w:val="00B3221D"/>
    <w:rsid w:val="00B37168"/>
    <w:rsid w:val="00B40E96"/>
    <w:rsid w:val="00B40F37"/>
    <w:rsid w:val="00B44729"/>
    <w:rsid w:val="00B4553D"/>
    <w:rsid w:val="00B50A07"/>
    <w:rsid w:val="00B54242"/>
    <w:rsid w:val="00B60ABF"/>
    <w:rsid w:val="00B67219"/>
    <w:rsid w:val="00B707CB"/>
    <w:rsid w:val="00B70E14"/>
    <w:rsid w:val="00B71A05"/>
    <w:rsid w:val="00B73911"/>
    <w:rsid w:val="00B802D5"/>
    <w:rsid w:val="00B83BD1"/>
    <w:rsid w:val="00B842A9"/>
    <w:rsid w:val="00B850C9"/>
    <w:rsid w:val="00B94E23"/>
    <w:rsid w:val="00B9555A"/>
    <w:rsid w:val="00B9580A"/>
    <w:rsid w:val="00BA1A29"/>
    <w:rsid w:val="00BA2763"/>
    <w:rsid w:val="00BA5109"/>
    <w:rsid w:val="00BB4901"/>
    <w:rsid w:val="00BB591C"/>
    <w:rsid w:val="00BB6612"/>
    <w:rsid w:val="00BB6844"/>
    <w:rsid w:val="00BB691D"/>
    <w:rsid w:val="00BB7CED"/>
    <w:rsid w:val="00BC3146"/>
    <w:rsid w:val="00BC3A86"/>
    <w:rsid w:val="00BC3CC9"/>
    <w:rsid w:val="00BC7E35"/>
    <w:rsid w:val="00BD0330"/>
    <w:rsid w:val="00BD4F16"/>
    <w:rsid w:val="00BD519A"/>
    <w:rsid w:val="00BD781A"/>
    <w:rsid w:val="00BE0EF7"/>
    <w:rsid w:val="00BE713F"/>
    <w:rsid w:val="00BF324B"/>
    <w:rsid w:val="00BF3462"/>
    <w:rsid w:val="00C0268A"/>
    <w:rsid w:val="00C04AD3"/>
    <w:rsid w:val="00C05F1B"/>
    <w:rsid w:val="00C077C0"/>
    <w:rsid w:val="00C10BAE"/>
    <w:rsid w:val="00C13365"/>
    <w:rsid w:val="00C166C2"/>
    <w:rsid w:val="00C2151B"/>
    <w:rsid w:val="00C21698"/>
    <w:rsid w:val="00C24067"/>
    <w:rsid w:val="00C24C7D"/>
    <w:rsid w:val="00C33941"/>
    <w:rsid w:val="00C4510B"/>
    <w:rsid w:val="00C4704F"/>
    <w:rsid w:val="00C50D10"/>
    <w:rsid w:val="00C565D9"/>
    <w:rsid w:val="00C60498"/>
    <w:rsid w:val="00C6331B"/>
    <w:rsid w:val="00C63FC0"/>
    <w:rsid w:val="00C65D2A"/>
    <w:rsid w:val="00C70468"/>
    <w:rsid w:val="00C7135B"/>
    <w:rsid w:val="00C71969"/>
    <w:rsid w:val="00C721C1"/>
    <w:rsid w:val="00C73B74"/>
    <w:rsid w:val="00C75EF1"/>
    <w:rsid w:val="00C8232D"/>
    <w:rsid w:val="00C841B2"/>
    <w:rsid w:val="00C9009F"/>
    <w:rsid w:val="00C90F20"/>
    <w:rsid w:val="00C95853"/>
    <w:rsid w:val="00CB2365"/>
    <w:rsid w:val="00CB5C54"/>
    <w:rsid w:val="00CC1F89"/>
    <w:rsid w:val="00CD5604"/>
    <w:rsid w:val="00CD63E2"/>
    <w:rsid w:val="00CD6824"/>
    <w:rsid w:val="00CD7989"/>
    <w:rsid w:val="00CE5458"/>
    <w:rsid w:val="00CE67C9"/>
    <w:rsid w:val="00CF3EED"/>
    <w:rsid w:val="00CF7C26"/>
    <w:rsid w:val="00D05F59"/>
    <w:rsid w:val="00D06508"/>
    <w:rsid w:val="00D0798E"/>
    <w:rsid w:val="00D1326A"/>
    <w:rsid w:val="00D1470F"/>
    <w:rsid w:val="00D17FA8"/>
    <w:rsid w:val="00D2347E"/>
    <w:rsid w:val="00D2386E"/>
    <w:rsid w:val="00D23CBF"/>
    <w:rsid w:val="00D2582C"/>
    <w:rsid w:val="00D261DF"/>
    <w:rsid w:val="00D32364"/>
    <w:rsid w:val="00D33707"/>
    <w:rsid w:val="00D34932"/>
    <w:rsid w:val="00D35296"/>
    <w:rsid w:val="00D35730"/>
    <w:rsid w:val="00D378F4"/>
    <w:rsid w:val="00D42F65"/>
    <w:rsid w:val="00D55319"/>
    <w:rsid w:val="00D61C25"/>
    <w:rsid w:val="00D63DA4"/>
    <w:rsid w:val="00D642F4"/>
    <w:rsid w:val="00D7035C"/>
    <w:rsid w:val="00D715C7"/>
    <w:rsid w:val="00D73DFB"/>
    <w:rsid w:val="00D749DE"/>
    <w:rsid w:val="00D74EAB"/>
    <w:rsid w:val="00D86344"/>
    <w:rsid w:val="00D87FB2"/>
    <w:rsid w:val="00D91285"/>
    <w:rsid w:val="00D9438C"/>
    <w:rsid w:val="00DA1AD9"/>
    <w:rsid w:val="00DA5B3F"/>
    <w:rsid w:val="00DB2811"/>
    <w:rsid w:val="00DC0342"/>
    <w:rsid w:val="00DC12F5"/>
    <w:rsid w:val="00DC305F"/>
    <w:rsid w:val="00DC5BD5"/>
    <w:rsid w:val="00DD5414"/>
    <w:rsid w:val="00DE1BC2"/>
    <w:rsid w:val="00DE27A3"/>
    <w:rsid w:val="00DF00AB"/>
    <w:rsid w:val="00DF0348"/>
    <w:rsid w:val="00DF1A86"/>
    <w:rsid w:val="00DF35C6"/>
    <w:rsid w:val="00DF5BB8"/>
    <w:rsid w:val="00DF7BDB"/>
    <w:rsid w:val="00E01C4F"/>
    <w:rsid w:val="00E01CCF"/>
    <w:rsid w:val="00E058FA"/>
    <w:rsid w:val="00E06C57"/>
    <w:rsid w:val="00E10151"/>
    <w:rsid w:val="00E133A9"/>
    <w:rsid w:val="00E13895"/>
    <w:rsid w:val="00E1444E"/>
    <w:rsid w:val="00E2020A"/>
    <w:rsid w:val="00E202EB"/>
    <w:rsid w:val="00E20A1E"/>
    <w:rsid w:val="00E22E3A"/>
    <w:rsid w:val="00E24A71"/>
    <w:rsid w:val="00E278BA"/>
    <w:rsid w:val="00E30B18"/>
    <w:rsid w:val="00E32FD9"/>
    <w:rsid w:val="00E35076"/>
    <w:rsid w:val="00E40B2A"/>
    <w:rsid w:val="00E525D6"/>
    <w:rsid w:val="00E545B2"/>
    <w:rsid w:val="00E54B8B"/>
    <w:rsid w:val="00E56E43"/>
    <w:rsid w:val="00E6292C"/>
    <w:rsid w:val="00E64B09"/>
    <w:rsid w:val="00E64DB1"/>
    <w:rsid w:val="00E65B81"/>
    <w:rsid w:val="00E66653"/>
    <w:rsid w:val="00E678AE"/>
    <w:rsid w:val="00E71E07"/>
    <w:rsid w:val="00E73EDD"/>
    <w:rsid w:val="00E82DA0"/>
    <w:rsid w:val="00E8668F"/>
    <w:rsid w:val="00E95CF7"/>
    <w:rsid w:val="00EA1E62"/>
    <w:rsid w:val="00EA340B"/>
    <w:rsid w:val="00EA43A2"/>
    <w:rsid w:val="00EB0DE2"/>
    <w:rsid w:val="00EB18CD"/>
    <w:rsid w:val="00EB26A5"/>
    <w:rsid w:val="00EB3C27"/>
    <w:rsid w:val="00EB4EAC"/>
    <w:rsid w:val="00EB5C19"/>
    <w:rsid w:val="00EC0A1F"/>
    <w:rsid w:val="00EC35B5"/>
    <w:rsid w:val="00EC44A6"/>
    <w:rsid w:val="00EC73BA"/>
    <w:rsid w:val="00EE2E65"/>
    <w:rsid w:val="00EE3945"/>
    <w:rsid w:val="00EE63B3"/>
    <w:rsid w:val="00EE7E1A"/>
    <w:rsid w:val="00EF34A1"/>
    <w:rsid w:val="00EF3C72"/>
    <w:rsid w:val="00EF440B"/>
    <w:rsid w:val="00EF4BA8"/>
    <w:rsid w:val="00EF54F8"/>
    <w:rsid w:val="00F0330A"/>
    <w:rsid w:val="00F07947"/>
    <w:rsid w:val="00F21CC2"/>
    <w:rsid w:val="00F23BC2"/>
    <w:rsid w:val="00F24F81"/>
    <w:rsid w:val="00F2639D"/>
    <w:rsid w:val="00F32501"/>
    <w:rsid w:val="00F3714C"/>
    <w:rsid w:val="00F40E50"/>
    <w:rsid w:val="00F42A1F"/>
    <w:rsid w:val="00F567EF"/>
    <w:rsid w:val="00F56D98"/>
    <w:rsid w:val="00F614A6"/>
    <w:rsid w:val="00F6360D"/>
    <w:rsid w:val="00F652A9"/>
    <w:rsid w:val="00F65389"/>
    <w:rsid w:val="00F70344"/>
    <w:rsid w:val="00F70BD5"/>
    <w:rsid w:val="00F72D04"/>
    <w:rsid w:val="00F733CA"/>
    <w:rsid w:val="00F75F99"/>
    <w:rsid w:val="00F80B65"/>
    <w:rsid w:val="00F81F21"/>
    <w:rsid w:val="00F855F8"/>
    <w:rsid w:val="00F90230"/>
    <w:rsid w:val="00F92A70"/>
    <w:rsid w:val="00F95581"/>
    <w:rsid w:val="00F9787F"/>
    <w:rsid w:val="00FA298B"/>
    <w:rsid w:val="00FA455D"/>
    <w:rsid w:val="00FA77E4"/>
    <w:rsid w:val="00FA7B41"/>
    <w:rsid w:val="00FB0EAC"/>
    <w:rsid w:val="00FC0DFA"/>
    <w:rsid w:val="00FC4F29"/>
    <w:rsid w:val="00FD2B8F"/>
    <w:rsid w:val="00FD5284"/>
    <w:rsid w:val="00FE0A90"/>
    <w:rsid w:val="00FE1229"/>
    <w:rsid w:val="00FE5E65"/>
    <w:rsid w:val="00FF1485"/>
    <w:rsid w:val="00FF190A"/>
    <w:rsid w:val="00FF25EA"/>
    <w:rsid w:val="00FF3FB6"/>
    <w:rsid w:val="00FF4DA7"/>
    <w:rsid w:val="00FF56CA"/>
    <w:rsid w:val="0523810B"/>
    <w:rsid w:val="08D29EC5"/>
    <w:rsid w:val="0A7825C3"/>
    <w:rsid w:val="0B44F215"/>
    <w:rsid w:val="0D10B6D8"/>
    <w:rsid w:val="117AED6C"/>
    <w:rsid w:val="11E01BC5"/>
    <w:rsid w:val="11E7D484"/>
    <w:rsid w:val="13ED81FC"/>
    <w:rsid w:val="15B60185"/>
    <w:rsid w:val="15C04B73"/>
    <w:rsid w:val="162D83E0"/>
    <w:rsid w:val="16C81500"/>
    <w:rsid w:val="1846E808"/>
    <w:rsid w:val="1A2F47F5"/>
    <w:rsid w:val="1DEF9A35"/>
    <w:rsid w:val="1E8AB447"/>
    <w:rsid w:val="2037D62B"/>
    <w:rsid w:val="232D3B0B"/>
    <w:rsid w:val="2347277C"/>
    <w:rsid w:val="23C796BF"/>
    <w:rsid w:val="252ADD52"/>
    <w:rsid w:val="2757E93E"/>
    <w:rsid w:val="28EC0BE9"/>
    <w:rsid w:val="2AA38C4F"/>
    <w:rsid w:val="2B377467"/>
    <w:rsid w:val="2C383D43"/>
    <w:rsid w:val="2E6E308D"/>
    <w:rsid w:val="309CDAFC"/>
    <w:rsid w:val="31F67C2D"/>
    <w:rsid w:val="32C1237E"/>
    <w:rsid w:val="353A9964"/>
    <w:rsid w:val="36462CF1"/>
    <w:rsid w:val="37FE066D"/>
    <w:rsid w:val="389DECB6"/>
    <w:rsid w:val="38AB7067"/>
    <w:rsid w:val="396987CD"/>
    <w:rsid w:val="3B0194EE"/>
    <w:rsid w:val="3B8EB657"/>
    <w:rsid w:val="3C2ABC69"/>
    <w:rsid w:val="3CBAE691"/>
    <w:rsid w:val="3E030E4C"/>
    <w:rsid w:val="4048FC86"/>
    <w:rsid w:val="42160F67"/>
    <w:rsid w:val="42B9E496"/>
    <w:rsid w:val="47584E0F"/>
    <w:rsid w:val="479496D1"/>
    <w:rsid w:val="4876A69F"/>
    <w:rsid w:val="492FF18A"/>
    <w:rsid w:val="4CC32083"/>
    <w:rsid w:val="4DC87E37"/>
    <w:rsid w:val="4F1A2EBC"/>
    <w:rsid w:val="4F8BE3A5"/>
    <w:rsid w:val="501C23BE"/>
    <w:rsid w:val="51DA7428"/>
    <w:rsid w:val="5468B292"/>
    <w:rsid w:val="55165224"/>
    <w:rsid w:val="5668748D"/>
    <w:rsid w:val="57077526"/>
    <w:rsid w:val="583E58DC"/>
    <w:rsid w:val="586552DA"/>
    <w:rsid w:val="59A0A3BC"/>
    <w:rsid w:val="59D81FD1"/>
    <w:rsid w:val="5B099AD5"/>
    <w:rsid w:val="5B41A310"/>
    <w:rsid w:val="5C1767E1"/>
    <w:rsid w:val="5D4C778B"/>
    <w:rsid w:val="5D60F5A7"/>
    <w:rsid w:val="60B5177D"/>
    <w:rsid w:val="6166182A"/>
    <w:rsid w:val="62052881"/>
    <w:rsid w:val="65F17A0B"/>
    <w:rsid w:val="6715B024"/>
    <w:rsid w:val="674F8636"/>
    <w:rsid w:val="6752CB06"/>
    <w:rsid w:val="67EFE8C3"/>
    <w:rsid w:val="68186054"/>
    <w:rsid w:val="68BCD317"/>
    <w:rsid w:val="69653F52"/>
    <w:rsid w:val="69E43E94"/>
    <w:rsid w:val="6AD0C276"/>
    <w:rsid w:val="6B21CB05"/>
    <w:rsid w:val="6C650E08"/>
    <w:rsid w:val="6F27BE9B"/>
    <w:rsid w:val="702FE290"/>
    <w:rsid w:val="707F4B11"/>
    <w:rsid w:val="709433F3"/>
    <w:rsid w:val="7114668A"/>
    <w:rsid w:val="733B3389"/>
    <w:rsid w:val="736A7E46"/>
    <w:rsid w:val="74907DDD"/>
    <w:rsid w:val="74E050C6"/>
    <w:rsid w:val="74F0DD7E"/>
    <w:rsid w:val="75076CDA"/>
    <w:rsid w:val="76D545AF"/>
    <w:rsid w:val="7769C310"/>
    <w:rsid w:val="77F53FF7"/>
    <w:rsid w:val="7AEE1E1B"/>
    <w:rsid w:val="7CB2B576"/>
    <w:rsid w:val="7D5E34C0"/>
    <w:rsid w:val="7F0F9FAA"/>
    <w:rsid w:val="7FC8E4D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99D8B270-6416-49CA-88E1-76A07DCA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3B5596"/>
    <w:rPr>
      <w:rFonts w:ascii="Arial" w:hAnsi="Arial"/>
    </w:rPr>
  </w:style>
  <w:style w:type="character" w:styleId="Kommentarzeichen">
    <w:name w:val="annotation reference"/>
    <w:basedOn w:val="Absatz-Standardschriftart"/>
    <w:rsid w:val="00B124A0"/>
    <w:rPr>
      <w:sz w:val="16"/>
      <w:szCs w:val="16"/>
    </w:rPr>
  </w:style>
  <w:style w:type="paragraph" w:styleId="Kommentartext">
    <w:name w:val="annotation text"/>
    <w:basedOn w:val="Standard"/>
    <w:link w:val="KommentartextZchn"/>
    <w:rsid w:val="00B124A0"/>
  </w:style>
  <w:style w:type="character" w:customStyle="1" w:styleId="KommentartextZchn">
    <w:name w:val="Kommentartext Zchn"/>
    <w:basedOn w:val="Absatz-Standardschriftart"/>
    <w:link w:val="Kommentartext"/>
    <w:rsid w:val="00B124A0"/>
    <w:rPr>
      <w:rFonts w:ascii="Arial" w:hAnsi="Arial"/>
    </w:rPr>
  </w:style>
  <w:style w:type="paragraph" w:styleId="Kommentarthema">
    <w:name w:val="annotation subject"/>
    <w:basedOn w:val="Kommentartext"/>
    <w:next w:val="Kommentartext"/>
    <w:link w:val="KommentarthemaZchn"/>
    <w:rsid w:val="00B124A0"/>
    <w:rPr>
      <w:b/>
      <w:bCs/>
    </w:rPr>
  </w:style>
  <w:style w:type="character" w:customStyle="1" w:styleId="KommentarthemaZchn">
    <w:name w:val="Kommentarthema Zchn"/>
    <w:basedOn w:val="KommentartextZchn"/>
    <w:link w:val="Kommentarthema"/>
    <w:rsid w:val="00B124A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232936250">
      <w:bodyDiv w:val="1"/>
      <w:marLeft w:val="0"/>
      <w:marRight w:val="0"/>
      <w:marTop w:val="0"/>
      <w:marBottom w:val="0"/>
      <w:divBdr>
        <w:top w:val="none" w:sz="0" w:space="0" w:color="auto"/>
        <w:left w:val="none" w:sz="0" w:space="0" w:color="auto"/>
        <w:bottom w:val="none" w:sz="0" w:space="0" w:color="auto"/>
        <w:right w:val="none" w:sz="0" w:space="0" w:color="auto"/>
      </w:divBdr>
    </w:div>
    <w:div w:id="843057466">
      <w:bodyDiv w:val="1"/>
      <w:marLeft w:val="0"/>
      <w:marRight w:val="0"/>
      <w:marTop w:val="0"/>
      <w:marBottom w:val="0"/>
      <w:divBdr>
        <w:top w:val="none" w:sz="0" w:space="0" w:color="auto"/>
        <w:left w:val="none" w:sz="0" w:space="0" w:color="auto"/>
        <w:bottom w:val="none" w:sz="0" w:space="0" w:color="auto"/>
        <w:right w:val="none" w:sz="0" w:space="0" w:color="auto"/>
      </w:divBdr>
      <w:divsChild>
        <w:div w:id="225536806">
          <w:marLeft w:val="446"/>
          <w:marRight w:val="0"/>
          <w:marTop w:val="77"/>
          <w:marBottom w:val="0"/>
          <w:divBdr>
            <w:top w:val="none" w:sz="0" w:space="0" w:color="auto"/>
            <w:left w:val="none" w:sz="0" w:space="0" w:color="auto"/>
            <w:bottom w:val="none" w:sz="0" w:space="0" w:color="auto"/>
            <w:right w:val="none" w:sz="0" w:space="0" w:color="auto"/>
          </w:divBdr>
        </w:div>
        <w:div w:id="1080449643">
          <w:marLeft w:val="446"/>
          <w:marRight w:val="0"/>
          <w:marTop w:val="77"/>
          <w:marBottom w:val="0"/>
          <w:divBdr>
            <w:top w:val="none" w:sz="0" w:space="0" w:color="auto"/>
            <w:left w:val="none" w:sz="0" w:space="0" w:color="auto"/>
            <w:bottom w:val="none" w:sz="0" w:space="0" w:color="auto"/>
            <w:right w:val="none" w:sz="0" w:space="0" w:color="auto"/>
          </w:divBdr>
        </w:div>
      </w:divsChild>
    </w:div>
    <w:div w:id="855970712">
      <w:bodyDiv w:val="1"/>
      <w:marLeft w:val="0"/>
      <w:marRight w:val="0"/>
      <w:marTop w:val="0"/>
      <w:marBottom w:val="0"/>
      <w:divBdr>
        <w:top w:val="none" w:sz="0" w:space="0" w:color="auto"/>
        <w:left w:val="none" w:sz="0" w:space="0" w:color="auto"/>
        <w:bottom w:val="none" w:sz="0" w:space="0" w:color="auto"/>
        <w:right w:val="none" w:sz="0" w:space="0" w:color="auto"/>
      </w:divBdr>
    </w:div>
    <w:div w:id="912396957">
      <w:bodyDiv w:val="1"/>
      <w:marLeft w:val="0"/>
      <w:marRight w:val="0"/>
      <w:marTop w:val="0"/>
      <w:marBottom w:val="0"/>
      <w:divBdr>
        <w:top w:val="none" w:sz="0" w:space="0" w:color="auto"/>
        <w:left w:val="none" w:sz="0" w:space="0" w:color="auto"/>
        <w:bottom w:val="none" w:sz="0" w:space="0" w:color="auto"/>
        <w:right w:val="none" w:sz="0" w:space="0" w:color="auto"/>
      </w:divBdr>
      <w:divsChild>
        <w:div w:id="1786676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533607">
              <w:marLeft w:val="0"/>
              <w:marRight w:val="0"/>
              <w:marTop w:val="0"/>
              <w:marBottom w:val="0"/>
              <w:divBdr>
                <w:top w:val="none" w:sz="0" w:space="0" w:color="auto"/>
                <w:left w:val="none" w:sz="0" w:space="0" w:color="auto"/>
                <w:bottom w:val="none" w:sz="0" w:space="0" w:color="auto"/>
                <w:right w:val="none" w:sz="0" w:space="0" w:color="auto"/>
              </w:divBdr>
              <w:divsChild>
                <w:div w:id="1798182667">
                  <w:marLeft w:val="0"/>
                  <w:marRight w:val="0"/>
                  <w:marTop w:val="0"/>
                  <w:marBottom w:val="0"/>
                  <w:divBdr>
                    <w:top w:val="none" w:sz="0" w:space="0" w:color="auto"/>
                    <w:left w:val="none" w:sz="0" w:space="0" w:color="auto"/>
                    <w:bottom w:val="none" w:sz="0" w:space="0" w:color="auto"/>
                    <w:right w:val="none" w:sz="0" w:space="0" w:color="auto"/>
                  </w:divBdr>
                  <w:divsChild>
                    <w:div w:id="405761735">
                      <w:marLeft w:val="0"/>
                      <w:marRight w:val="0"/>
                      <w:marTop w:val="0"/>
                      <w:marBottom w:val="0"/>
                      <w:divBdr>
                        <w:top w:val="none" w:sz="0" w:space="0" w:color="auto"/>
                        <w:left w:val="none" w:sz="0" w:space="0" w:color="auto"/>
                        <w:bottom w:val="none" w:sz="0" w:space="0" w:color="auto"/>
                        <w:right w:val="none" w:sz="0" w:space="0" w:color="auto"/>
                      </w:divBdr>
                      <w:divsChild>
                        <w:div w:id="1124349413">
                          <w:marLeft w:val="0"/>
                          <w:marRight w:val="0"/>
                          <w:marTop w:val="0"/>
                          <w:marBottom w:val="0"/>
                          <w:divBdr>
                            <w:top w:val="none" w:sz="0" w:space="0" w:color="auto"/>
                            <w:left w:val="none" w:sz="0" w:space="0" w:color="auto"/>
                            <w:bottom w:val="none" w:sz="0" w:space="0" w:color="auto"/>
                            <w:right w:val="none" w:sz="0" w:space="0" w:color="auto"/>
                          </w:divBdr>
                          <w:divsChild>
                            <w:div w:id="2135051605">
                              <w:marLeft w:val="0"/>
                              <w:marRight w:val="0"/>
                              <w:marTop w:val="0"/>
                              <w:marBottom w:val="0"/>
                              <w:divBdr>
                                <w:top w:val="none" w:sz="0" w:space="0" w:color="auto"/>
                                <w:left w:val="none" w:sz="0" w:space="0" w:color="auto"/>
                                <w:bottom w:val="none" w:sz="0" w:space="0" w:color="auto"/>
                                <w:right w:val="none" w:sz="0" w:space="0" w:color="auto"/>
                              </w:divBdr>
                              <w:divsChild>
                                <w:div w:id="144511891">
                                  <w:marLeft w:val="0"/>
                                  <w:marRight w:val="0"/>
                                  <w:marTop w:val="0"/>
                                  <w:marBottom w:val="0"/>
                                  <w:divBdr>
                                    <w:top w:val="none" w:sz="0" w:space="0" w:color="auto"/>
                                    <w:left w:val="none" w:sz="0" w:space="0" w:color="auto"/>
                                    <w:bottom w:val="none" w:sz="0" w:space="0" w:color="auto"/>
                                    <w:right w:val="none" w:sz="0" w:space="0" w:color="auto"/>
                                  </w:divBdr>
                                  <w:divsChild>
                                    <w:div w:id="602226326">
                                      <w:marLeft w:val="0"/>
                                      <w:marRight w:val="0"/>
                                      <w:marTop w:val="0"/>
                                      <w:marBottom w:val="0"/>
                                      <w:divBdr>
                                        <w:top w:val="none" w:sz="0" w:space="0" w:color="auto"/>
                                        <w:left w:val="none" w:sz="0" w:space="0" w:color="auto"/>
                                        <w:bottom w:val="none" w:sz="0" w:space="0" w:color="auto"/>
                                        <w:right w:val="none" w:sz="0" w:space="0" w:color="auto"/>
                                      </w:divBdr>
                                      <w:divsChild>
                                        <w:div w:id="1071268012">
                                          <w:marLeft w:val="0"/>
                                          <w:marRight w:val="0"/>
                                          <w:marTop w:val="0"/>
                                          <w:marBottom w:val="0"/>
                                          <w:divBdr>
                                            <w:top w:val="none" w:sz="0" w:space="0" w:color="auto"/>
                                            <w:left w:val="none" w:sz="0" w:space="0" w:color="auto"/>
                                            <w:bottom w:val="none" w:sz="0" w:space="0" w:color="auto"/>
                                            <w:right w:val="none" w:sz="0" w:space="0" w:color="auto"/>
                                          </w:divBdr>
                                          <w:divsChild>
                                            <w:div w:id="869611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99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9911012">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40082664">
      <w:bodyDiv w:val="1"/>
      <w:marLeft w:val="0"/>
      <w:marRight w:val="0"/>
      <w:marTop w:val="0"/>
      <w:marBottom w:val="0"/>
      <w:divBdr>
        <w:top w:val="none" w:sz="0" w:space="0" w:color="auto"/>
        <w:left w:val="none" w:sz="0" w:space="0" w:color="auto"/>
        <w:bottom w:val="none" w:sz="0" w:space="0" w:color="auto"/>
        <w:right w:val="none" w:sz="0" w:space="0" w:color="auto"/>
      </w:divBdr>
      <w:divsChild>
        <w:div w:id="2546324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0974030">
              <w:marLeft w:val="0"/>
              <w:marRight w:val="0"/>
              <w:marTop w:val="0"/>
              <w:marBottom w:val="0"/>
              <w:divBdr>
                <w:top w:val="none" w:sz="0" w:space="0" w:color="auto"/>
                <w:left w:val="none" w:sz="0" w:space="0" w:color="auto"/>
                <w:bottom w:val="none" w:sz="0" w:space="0" w:color="auto"/>
                <w:right w:val="none" w:sz="0" w:space="0" w:color="auto"/>
              </w:divBdr>
              <w:divsChild>
                <w:div w:id="1488083614">
                  <w:marLeft w:val="0"/>
                  <w:marRight w:val="0"/>
                  <w:marTop w:val="0"/>
                  <w:marBottom w:val="0"/>
                  <w:divBdr>
                    <w:top w:val="none" w:sz="0" w:space="0" w:color="auto"/>
                    <w:left w:val="none" w:sz="0" w:space="0" w:color="auto"/>
                    <w:bottom w:val="none" w:sz="0" w:space="0" w:color="auto"/>
                    <w:right w:val="none" w:sz="0" w:space="0" w:color="auto"/>
                  </w:divBdr>
                  <w:divsChild>
                    <w:div w:id="2047635036">
                      <w:marLeft w:val="0"/>
                      <w:marRight w:val="0"/>
                      <w:marTop w:val="0"/>
                      <w:marBottom w:val="0"/>
                      <w:divBdr>
                        <w:top w:val="none" w:sz="0" w:space="0" w:color="auto"/>
                        <w:left w:val="none" w:sz="0" w:space="0" w:color="auto"/>
                        <w:bottom w:val="none" w:sz="0" w:space="0" w:color="auto"/>
                        <w:right w:val="none" w:sz="0" w:space="0" w:color="auto"/>
                      </w:divBdr>
                      <w:divsChild>
                        <w:div w:id="239289092">
                          <w:marLeft w:val="0"/>
                          <w:marRight w:val="0"/>
                          <w:marTop w:val="0"/>
                          <w:marBottom w:val="0"/>
                          <w:divBdr>
                            <w:top w:val="none" w:sz="0" w:space="0" w:color="auto"/>
                            <w:left w:val="none" w:sz="0" w:space="0" w:color="auto"/>
                            <w:bottom w:val="none" w:sz="0" w:space="0" w:color="auto"/>
                            <w:right w:val="none" w:sz="0" w:space="0" w:color="auto"/>
                          </w:divBdr>
                          <w:divsChild>
                            <w:div w:id="57678466">
                              <w:marLeft w:val="0"/>
                              <w:marRight w:val="0"/>
                              <w:marTop w:val="0"/>
                              <w:marBottom w:val="0"/>
                              <w:divBdr>
                                <w:top w:val="none" w:sz="0" w:space="0" w:color="auto"/>
                                <w:left w:val="none" w:sz="0" w:space="0" w:color="auto"/>
                                <w:bottom w:val="none" w:sz="0" w:space="0" w:color="auto"/>
                                <w:right w:val="none" w:sz="0" w:space="0" w:color="auto"/>
                              </w:divBdr>
                              <w:divsChild>
                                <w:div w:id="915288464">
                                  <w:marLeft w:val="0"/>
                                  <w:marRight w:val="0"/>
                                  <w:marTop w:val="0"/>
                                  <w:marBottom w:val="0"/>
                                  <w:divBdr>
                                    <w:top w:val="none" w:sz="0" w:space="0" w:color="auto"/>
                                    <w:left w:val="none" w:sz="0" w:space="0" w:color="auto"/>
                                    <w:bottom w:val="none" w:sz="0" w:space="0" w:color="auto"/>
                                    <w:right w:val="none" w:sz="0" w:space="0" w:color="auto"/>
                                  </w:divBdr>
                                  <w:divsChild>
                                    <w:div w:id="1893422474">
                                      <w:marLeft w:val="0"/>
                                      <w:marRight w:val="0"/>
                                      <w:marTop w:val="0"/>
                                      <w:marBottom w:val="0"/>
                                      <w:divBdr>
                                        <w:top w:val="none" w:sz="0" w:space="0" w:color="auto"/>
                                        <w:left w:val="none" w:sz="0" w:space="0" w:color="auto"/>
                                        <w:bottom w:val="none" w:sz="0" w:space="0" w:color="auto"/>
                                        <w:right w:val="none" w:sz="0" w:space="0" w:color="auto"/>
                                      </w:divBdr>
                                      <w:divsChild>
                                        <w:div w:id="1318343265">
                                          <w:marLeft w:val="0"/>
                                          <w:marRight w:val="0"/>
                                          <w:marTop w:val="0"/>
                                          <w:marBottom w:val="0"/>
                                          <w:divBdr>
                                            <w:top w:val="none" w:sz="0" w:space="0" w:color="auto"/>
                                            <w:left w:val="none" w:sz="0" w:space="0" w:color="auto"/>
                                            <w:bottom w:val="none" w:sz="0" w:space="0" w:color="auto"/>
                                            <w:right w:val="none" w:sz="0" w:space="0" w:color="auto"/>
                                          </w:divBdr>
                                          <w:divsChild>
                                            <w:div w:id="3774410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936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6928763">
      <w:bodyDiv w:val="1"/>
      <w:marLeft w:val="0"/>
      <w:marRight w:val="0"/>
      <w:marTop w:val="0"/>
      <w:marBottom w:val="0"/>
      <w:divBdr>
        <w:top w:val="none" w:sz="0" w:space="0" w:color="auto"/>
        <w:left w:val="none" w:sz="0" w:space="0" w:color="auto"/>
        <w:bottom w:val="none" w:sz="0" w:space="0" w:color="auto"/>
        <w:right w:val="none" w:sz="0" w:space="0" w:color="auto"/>
      </w:divBdr>
      <w:divsChild>
        <w:div w:id="1378701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8619929">
              <w:marLeft w:val="0"/>
              <w:marRight w:val="0"/>
              <w:marTop w:val="0"/>
              <w:marBottom w:val="0"/>
              <w:divBdr>
                <w:top w:val="none" w:sz="0" w:space="0" w:color="auto"/>
                <w:left w:val="none" w:sz="0" w:space="0" w:color="auto"/>
                <w:bottom w:val="none" w:sz="0" w:space="0" w:color="auto"/>
                <w:right w:val="none" w:sz="0" w:space="0" w:color="auto"/>
              </w:divBdr>
              <w:divsChild>
                <w:div w:id="38096007">
                  <w:marLeft w:val="0"/>
                  <w:marRight w:val="0"/>
                  <w:marTop w:val="0"/>
                  <w:marBottom w:val="0"/>
                  <w:divBdr>
                    <w:top w:val="none" w:sz="0" w:space="0" w:color="auto"/>
                    <w:left w:val="none" w:sz="0" w:space="0" w:color="auto"/>
                    <w:bottom w:val="none" w:sz="0" w:space="0" w:color="auto"/>
                    <w:right w:val="none" w:sz="0" w:space="0" w:color="auto"/>
                  </w:divBdr>
                  <w:divsChild>
                    <w:div w:id="337737967">
                      <w:marLeft w:val="0"/>
                      <w:marRight w:val="0"/>
                      <w:marTop w:val="0"/>
                      <w:marBottom w:val="0"/>
                      <w:divBdr>
                        <w:top w:val="none" w:sz="0" w:space="0" w:color="auto"/>
                        <w:left w:val="none" w:sz="0" w:space="0" w:color="auto"/>
                        <w:bottom w:val="none" w:sz="0" w:space="0" w:color="auto"/>
                        <w:right w:val="none" w:sz="0" w:space="0" w:color="auto"/>
                      </w:divBdr>
                      <w:divsChild>
                        <w:div w:id="655186267">
                          <w:marLeft w:val="0"/>
                          <w:marRight w:val="0"/>
                          <w:marTop w:val="0"/>
                          <w:marBottom w:val="0"/>
                          <w:divBdr>
                            <w:top w:val="none" w:sz="0" w:space="0" w:color="auto"/>
                            <w:left w:val="none" w:sz="0" w:space="0" w:color="auto"/>
                            <w:bottom w:val="none" w:sz="0" w:space="0" w:color="auto"/>
                            <w:right w:val="none" w:sz="0" w:space="0" w:color="auto"/>
                          </w:divBdr>
                          <w:divsChild>
                            <w:div w:id="1756396680">
                              <w:marLeft w:val="0"/>
                              <w:marRight w:val="0"/>
                              <w:marTop w:val="0"/>
                              <w:marBottom w:val="0"/>
                              <w:divBdr>
                                <w:top w:val="none" w:sz="0" w:space="0" w:color="auto"/>
                                <w:left w:val="none" w:sz="0" w:space="0" w:color="auto"/>
                                <w:bottom w:val="none" w:sz="0" w:space="0" w:color="auto"/>
                                <w:right w:val="none" w:sz="0" w:space="0" w:color="auto"/>
                              </w:divBdr>
                              <w:divsChild>
                                <w:div w:id="641227755">
                                  <w:marLeft w:val="0"/>
                                  <w:marRight w:val="0"/>
                                  <w:marTop w:val="0"/>
                                  <w:marBottom w:val="0"/>
                                  <w:divBdr>
                                    <w:top w:val="none" w:sz="0" w:space="0" w:color="auto"/>
                                    <w:left w:val="none" w:sz="0" w:space="0" w:color="auto"/>
                                    <w:bottom w:val="none" w:sz="0" w:space="0" w:color="auto"/>
                                    <w:right w:val="none" w:sz="0" w:space="0" w:color="auto"/>
                                  </w:divBdr>
                                  <w:divsChild>
                                    <w:div w:id="1638335269">
                                      <w:marLeft w:val="0"/>
                                      <w:marRight w:val="0"/>
                                      <w:marTop w:val="0"/>
                                      <w:marBottom w:val="0"/>
                                      <w:divBdr>
                                        <w:top w:val="none" w:sz="0" w:space="0" w:color="auto"/>
                                        <w:left w:val="none" w:sz="0" w:space="0" w:color="auto"/>
                                        <w:bottom w:val="none" w:sz="0" w:space="0" w:color="auto"/>
                                        <w:right w:val="none" w:sz="0" w:space="0" w:color="auto"/>
                                      </w:divBdr>
                                      <w:divsChild>
                                        <w:div w:id="2143771890">
                                          <w:marLeft w:val="0"/>
                                          <w:marRight w:val="0"/>
                                          <w:marTop w:val="0"/>
                                          <w:marBottom w:val="0"/>
                                          <w:divBdr>
                                            <w:top w:val="none" w:sz="0" w:space="0" w:color="auto"/>
                                            <w:left w:val="none" w:sz="0" w:space="0" w:color="auto"/>
                                            <w:bottom w:val="none" w:sz="0" w:space="0" w:color="auto"/>
                                            <w:right w:val="none" w:sz="0" w:space="0" w:color="auto"/>
                                          </w:divBdr>
                                          <w:divsChild>
                                            <w:div w:id="8004624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117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9318284">
      <w:bodyDiv w:val="1"/>
      <w:marLeft w:val="0"/>
      <w:marRight w:val="0"/>
      <w:marTop w:val="0"/>
      <w:marBottom w:val="0"/>
      <w:divBdr>
        <w:top w:val="none" w:sz="0" w:space="0" w:color="auto"/>
        <w:left w:val="none" w:sz="0" w:space="0" w:color="auto"/>
        <w:bottom w:val="none" w:sz="0" w:space="0" w:color="auto"/>
        <w:right w:val="none" w:sz="0" w:space="0" w:color="auto"/>
      </w:divBdr>
      <w:divsChild>
        <w:div w:id="15557787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7203414">
              <w:marLeft w:val="0"/>
              <w:marRight w:val="0"/>
              <w:marTop w:val="0"/>
              <w:marBottom w:val="0"/>
              <w:divBdr>
                <w:top w:val="none" w:sz="0" w:space="0" w:color="auto"/>
                <w:left w:val="none" w:sz="0" w:space="0" w:color="auto"/>
                <w:bottom w:val="none" w:sz="0" w:space="0" w:color="auto"/>
                <w:right w:val="none" w:sz="0" w:space="0" w:color="auto"/>
              </w:divBdr>
              <w:divsChild>
                <w:div w:id="2065056294">
                  <w:marLeft w:val="0"/>
                  <w:marRight w:val="0"/>
                  <w:marTop w:val="0"/>
                  <w:marBottom w:val="0"/>
                  <w:divBdr>
                    <w:top w:val="none" w:sz="0" w:space="0" w:color="auto"/>
                    <w:left w:val="none" w:sz="0" w:space="0" w:color="auto"/>
                    <w:bottom w:val="none" w:sz="0" w:space="0" w:color="auto"/>
                    <w:right w:val="none" w:sz="0" w:space="0" w:color="auto"/>
                  </w:divBdr>
                  <w:divsChild>
                    <w:div w:id="568928068">
                      <w:marLeft w:val="0"/>
                      <w:marRight w:val="0"/>
                      <w:marTop w:val="0"/>
                      <w:marBottom w:val="0"/>
                      <w:divBdr>
                        <w:top w:val="none" w:sz="0" w:space="0" w:color="auto"/>
                        <w:left w:val="none" w:sz="0" w:space="0" w:color="auto"/>
                        <w:bottom w:val="none" w:sz="0" w:space="0" w:color="auto"/>
                        <w:right w:val="none" w:sz="0" w:space="0" w:color="auto"/>
                      </w:divBdr>
                      <w:divsChild>
                        <w:div w:id="420948662">
                          <w:marLeft w:val="0"/>
                          <w:marRight w:val="0"/>
                          <w:marTop w:val="0"/>
                          <w:marBottom w:val="0"/>
                          <w:divBdr>
                            <w:top w:val="none" w:sz="0" w:space="0" w:color="auto"/>
                            <w:left w:val="none" w:sz="0" w:space="0" w:color="auto"/>
                            <w:bottom w:val="none" w:sz="0" w:space="0" w:color="auto"/>
                            <w:right w:val="none" w:sz="0" w:space="0" w:color="auto"/>
                          </w:divBdr>
                          <w:divsChild>
                            <w:div w:id="1504398675">
                              <w:marLeft w:val="0"/>
                              <w:marRight w:val="0"/>
                              <w:marTop w:val="0"/>
                              <w:marBottom w:val="0"/>
                              <w:divBdr>
                                <w:top w:val="none" w:sz="0" w:space="0" w:color="auto"/>
                                <w:left w:val="none" w:sz="0" w:space="0" w:color="auto"/>
                                <w:bottom w:val="none" w:sz="0" w:space="0" w:color="auto"/>
                                <w:right w:val="none" w:sz="0" w:space="0" w:color="auto"/>
                              </w:divBdr>
                              <w:divsChild>
                                <w:div w:id="1235580148">
                                  <w:marLeft w:val="0"/>
                                  <w:marRight w:val="0"/>
                                  <w:marTop w:val="0"/>
                                  <w:marBottom w:val="0"/>
                                  <w:divBdr>
                                    <w:top w:val="none" w:sz="0" w:space="0" w:color="auto"/>
                                    <w:left w:val="none" w:sz="0" w:space="0" w:color="auto"/>
                                    <w:bottom w:val="none" w:sz="0" w:space="0" w:color="auto"/>
                                    <w:right w:val="none" w:sz="0" w:space="0" w:color="auto"/>
                                  </w:divBdr>
                                  <w:divsChild>
                                    <w:div w:id="49692778">
                                      <w:marLeft w:val="0"/>
                                      <w:marRight w:val="0"/>
                                      <w:marTop w:val="0"/>
                                      <w:marBottom w:val="0"/>
                                      <w:divBdr>
                                        <w:top w:val="none" w:sz="0" w:space="0" w:color="auto"/>
                                        <w:left w:val="none" w:sz="0" w:space="0" w:color="auto"/>
                                        <w:bottom w:val="none" w:sz="0" w:space="0" w:color="auto"/>
                                        <w:right w:val="none" w:sz="0" w:space="0" w:color="auto"/>
                                      </w:divBdr>
                                      <w:divsChild>
                                        <w:div w:id="1076051699">
                                          <w:marLeft w:val="0"/>
                                          <w:marRight w:val="0"/>
                                          <w:marTop w:val="0"/>
                                          <w:marBottom w:val="0"/>
                                          <w:divBdr>
                                            <w:top w:val="none" w:sz="0" w:space="0" w:color="auto"/>
                                            <w:left w:val="none" w:sz="0" w:space="0" w:color="auto"/>
                                            <w:bottom w:val="none" w:sz="0" w:space="0" w:color="auto"/>
                                            <w:right w:val="none" w:sz="0" w:space="0" w:color="auto"/>
                                          </w:divBdr>
                                          <w:divsChild>
                                            <w:div w:id="21271907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096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24696C-BA05-46D4-803C-1B5C2C672D1F}">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3.xml><?xml version="1.0" encoding="utf-8"?>
<ds:datastoreItem xmlns:ds="http://schemas.openxmlformats.org/officeDocument/2006/customXml" ds:itemID="{86E7D8A4-A8B2-4481-9425-A15CF72EF753}"/>
</file>

<file path=docProps/app.xml><?xml version="1.0" encoding="utf-8"?>
<Properties xmlns="http://schemas.openxmlformats.org/officeDocument/2006/extended-properties" xmlns:vt="http://schemas.openxmlformats.org/officeDocument/2006/docPropsVTypes">
  <Template>Normal.dotm</Template>
  <TotalTime>0</TotalTime>
  <Pages>4</Pages>
  <Words>1546</Words>
  <Characters>8399</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9</cp:revision>
  <cp:lastPrinted>2010-03-30T23:11:00Z</cp:lastPrinted>
  <dcterms:created xsi:type="dcterms:W3CDTF">2025-03-14T12:54:00Z</dcterms:created>
  <dcterms:modified xsi:type="dcterms:W3CDTF">2025-03-17T12:24:00Z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